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072" w:rsidRPr="009D0D81" w:rsidRDefault="003C3072" w:rsidP="00524E77">
      <w:pPr>
        <w:spacing w:after="0" w:line="240" w:lineRule="auto"/>
        <w:ind w:firstLine="540"/>
        <w:jc w:val="right"/>
        <w:rPr>
          <w:rFonts w:ascii="Times New Roman" w:hAnsi="Times New Roman"/>
          <w:sz w:val="32"/>
          <w:szCs w:val="32"/>
        </w:rPr>
      </w:pPr>
    </w:p>
    <w:p w:rsidR="009D0D81" w:rsidRPr="009D0D81" w:rsidRDefault="009D0D81" w:rsidP="009D0D81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9D0D81">
        <w:rPr>
          <w:rFonts w:ascii="Times New Roman" w:hAnsi="Times New Roman"/>
          <w:noProof/>
          <w:sz w:val="32"/>
          <w:szCs w:val="32"/>
          <w:lang w:eastAsia="ru-RU"/>
        </w:rPr>
        <w:drawing>
          <wp:inline distT="0" distB="0" distL="0" distR="0">
            <wp:extent cx="600075" cy="8382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D81" w:rsidRPr="009D0D81" w:rsidRDefault="009D0D81" w:rsidP="009D0D81">
      <w:pPr>
        <w:spacing w:line="240" w:lineRule="auto"/>
        <w:ind w:left="3540" w:hanging="563"/>
        <w:rPr>
          <w:rFonts w:ascii="Times New Roman" w:hAnsi="Times New Roman"/>
          <w:sz w:val="32"/>
          <w:szCs w:val="32"/>
        </w:rPr>
      </w:pPr>
      <w:r w:rsidRPr="009D0D81">
        <w:rPr>
          <w:rFonts w:ascii="Times New Roman" w:hAnsi="Times New Roman"/>
          <w:sz w:val="32"/>
          <w:szCs w:val="32"/>
        </w:rPr>
        <w:t>КЕМЕРОВСКАЯ ОБЛАСТЬ</w:t>
      </w:r>
    </w:p>
    <w:p w:rsidR="009D0D81" w:rsidRPr="009D0D81" w:rsidRDefault="009D0D81" w:rsidP="009D0D81">
      <w:pPr>
        <w:spacing w:line="240" w:lineRule="auto"/>
        <w:ind w:left="1560" w:hanging="993"/>
        <w:jc w:val="center"/>
        <w:rPr>
          <w:rFonts w:ascii="Times New Roman" w:hAnsi="Times New Roman"/>
          <w:sz w:val="32"/>
          <w:szCs w:val="32"/>
        </w:rPr>
      </w:pPr>
      <w:r w:rsidRPr="009D0D81">
        <w:rPr>
          <w:rFonts w:ascii="Times New Roman" w:hAnsi="Times New Roman"/>
          <w:sz w:val="32"/>
          <w:szCs w:val="32"/>
        </w:rPr>
        <w:t>НОВОКУЗНЕЦКИЙ ГОРОДСКОЙ ОКРУГ</w:t>
      </w:r>
    </w:p>
    <w:p w:rsidR="009D0D81" w:rsidRPr="009D0D81" w:rsidRDefault="009D0D81" w:rsidP="009D0D81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9D0D81">
        <w:rPr>
          <w:rFonts w:ascii="Times New Roman" w:hAnsi="Times New Roman"/>
          <w:sz w:val="32"/>
          <w:szCs w:val="32"/>
        </w:rPr>
        <w:t>АДМИНИСТРАЦИЯ ГОРОДА НОВОКУЗНЕЦКА</w:t>
      </w:r>
    </w:p>
    <w:p w:rsidR="009D0D81" w:rsidRPr="009D0D81" w:rsidRDefault="009D0D81" w:rsidP="009D0D81">
      <w:pPr>
        <w:pStyle w:val="1"/>
        <w:spacing w:line="240" w:lineRule="auto"/>
        <w:jc w:val="center"/>
        <w:rPr>
          <w:rFonts w:ascii="Times New Roman" w:hAnsi="Times New Roman" w:cs="Times New Roman"/>
          <w:b w:val="0"/>
        </w:rPr>
      </w:pPr>
      <w:r w:rsidRPr="009D0D81">
        <w:rPr>
          <w:rFonts w:ascii="Times New Roman" w:hAnsi="Times New Roman" w:cs="Times New Roman"/>
          <w:b w:val="0"/>
        </w:rPr>
        <w:t>ПОСТАНОВЛЕНИЕ</w:t>
      </w:r>
    </w:p>
    <w:p w:rsidR="009D0D81" w:rsidRPr="009D0D81" w:rsidRDefault="009D0D81" w:rsidP="009D0D81">
      <w:pPr>
        <w:pBdr>
          <w:top w:val="double" w:sz="6" w:space="1" w:color="auto"/>
        </w:pBdr>
        <w:spacing w:line="240" w:lineRule="auto"/>
        <w:rPr>
          <w:rFonts w:ascii="Times New Roman" w:hAnsi="Times New Roman"/>
          <w:sz w:val="32"/>
          <w:szCs w:val="32"/>
        </w:rPr>
      </w:pPr>
    </w:p>
    <w:p w:rsidR="009D0D81" w:rsidRPr="003B64A7" w:rsidRDefault="009D0D81" w:rsidP="009D0D81">
      <w:pPr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3B64A7">
        <w:rPr>
          <w:rFonts w:ascii="Times New Roman" w:hAnsi="Times New Roman"/>
          <w:b/>
          <w:sz w:val="28"/>
          <w:szCs w:val="28"/>
        </w:rPr>
        <w:t xml:space="preserve">от </w:t>
      </w:r>
      <w:r w:rsidR="00F02502" w:rsidRPr="003B64A7">
        <w:rPr>
          <w:rFonts w:ascii="Times New Roman" w:hAnsi="Times New Roman"/>
          <w:b/>
          <w:sz w:val="28"/>
          <w:szCs w:val="28"/>
        </w:rPr>
        <w:t xml:space="preserve">  </w:t>
      </w:r>
      <w:r w:rsidR="00F02502" w:rsidRPr="003B64A7">
        <w:rPr>
          <w:rFonts w:ascii="Times New Roman" w:hAnsi="Times New Roman"/>
          <w:b/>
          <w:sz w:val="28"/>
          <w:szCs w:val="28"/>
          <w:u w:val="single"/>
        </w:rPr>
        <w:t>06.10.2015</w:t>
      </w:r>
      <w:r w:rsidR="00F02502" w:rsidRPr="003B64A7">
        <w:rPr>
          <w:rFonts w:ascii="Times New Roman" w:hAnsi="Times New Roman"/>
          <w:b/>
          <w:sz w:val="28"/>
          <w:szCs w:val="28"/>
        </w:rPr>
        <w:t xml:space="preserve">  </w:t>
      </w:r>
      <w:r w:rsidRPr="003B64A7">
        <w:rPr>
          <w:rFonts w:ascii="Times New Roman" w:hAnsi="Times New Roman"/>
          <w:b/>
          <w:sz w:val="28"/>
          <w:szCs w:val="28"/>
        </w:rPr>
        <w:t xml:space="preserve"> № </w:t>
      </w:r>
      <w:r w:rsidR="00F02502" w:rsidRPr="003B64A7">
        <w:rPr>
          <w:rFonts w:ascii="Times New Roman" w:hAnsi="Times New Roman"/>
          <w:b/>
          <w:sz w:val="28"/>
          <w:szCs w:val="28"/>
        </w:rPr>
        <w:t xml:space="preserve"> </w:t>
      </w:r>
      <w:r w:rsidR="00F02502" w:rsidRPr="003B64A7">
        <w:rPr>
          <w:rFonts w:ascii="Times New Roman" w:hAnsi="Times New Roman"/>
          <w:b/>
          <w:sz w:val="28"/>
          <w:szCs w:val="28"/>
          <w:u w:val="single"/>
        </w:rPr>
        <w:t>146</w:t>
      </w:r>
    </w:p>
    <w:p w:rsidR="009D0D81" w:rsidRPr="009D0D81" w:rsidRDefault="009D0D81" w:rsidP="009D0D81">
      <w:pPr>
        <w:pStyle w:val="af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D81" w:rsidRPr="009D0D81" w:rsidRDefault="009D0D81" w:rsidP="009D0D81">
      <w:pPr>
        <w:pStyle w:val="af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D81">
        <w:rPr>
          <w:rFonts w:ascii="Times New Roman" w:hAnsi="Times New Roman" w:cs="Times New Roman"/>
          <w:sz w:val="24"/>
          <w:szCs w:val="24"/>
        </w:rPr>
        <w:t xml:space="preserve">О внесении изменения в постановление </w:t>
      </w:r>
    </w:p>
    <w:p w:rsidR="009D0D81" w:rsidRPr="009D0D81" w:rsidRDefault="009D0D81" w:rsidP="009D0D81">
      <w:pPr>
        <w:pStyle w:val="af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D81">
        <w:rPr>
          <w:rFonts w:ascii="Times New Roman" w:hAnsi="Times New Roman" w:cs="Times New Roman"/>
          <w:sz w:val="24"/>
          <w:szCs w:val="24"/>
        </w:rPr>
        <w:t xml:space="preserve">администрации города Новокузнецка </w:t>
      </w:r>
    </w:p>
    <w:p w:rsidR="009D0D81" w:rsidRDefault="009D0D81" w:rsidP="009D0D81">
      <w:pPr>
        <w:pStyle w:val="af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D81">
        <w:rPr>
          <w:rFonts w:ascii="Times New Roman" w:hAnsi="Times New Roman" w:cs="Times New Roman"/>
          <w:sz w:val="24"/>
          <w:szCs w:val="24"/>
        </w:rPr>
        <w:t>от 12.12.2014 № 188</w:t>
      </w:r>
    </w:p>
    <w:p w:rsidR="009D0D81" w:rsidRDefault="009D0D81" w:rsidP="009D0D81">
      <w:pPr>
        <w:pStyle w:val="af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4A7" w:rsidRPr="009D0D81" w:rsidRDefault="003B64A7" w:rsidP="009D0D81">
      <w:pPr>
        <w:pStyle w:val="af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5784" w:rsidRPr="006D5784" w:rsidRDefault="006D5784" w:rsidP="006D578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6D5784">
        <w:rPr>
          <w:rFonts w:ascii="Times New Roman" w:hAnsi="Times New Roman"/>
          <w:sz w:val="24"/>
          <w:szCs w:val="24"/>
        </w:rPr>
        <w:t xml:space="preserve">В соответствии со </w:t>
      </w:r>
      <w:hyperlink r:id="rId9" w:history="1">
        <w:r w:rsidRPr="006D5784">
          <w:rPr>
            <w:rFonts w:ascii="Times New Roman" w:hAnsi="Times New Roman"/>
            <w:sz w:val="24"/>
            <w:szCs w:val="24"/>
          </w:rPr>
          <w:t>статьей 179</w:t>
        </w:r>
      </w:hyperlink>
      <w:r w:rsidRPr="006D5784">
        <w:rPr>
          <w:rFonts w:ascii="Times New Roman" w:hAnsi="Times New Roman"/>
          <w:sz w:val="24"/>
          <w:szCs w:val="24"/>
        </w:rPr>
        <w:t xml:space="preserve"> Бюджетного кодекса Российской Федерации, </w:t>
      </w:r>
      <w:hyperlink r:id="rId10" w:history="1">
        <w:r w:rsidRPr="006D5784">
          <w:rPr>
            <w:rFonts w:ascii="Times New Roman" w:hAnsi="Times New Roman"/>
            <w:sz w:val="24"/>
            <w:szCs w:val="24"/>
          </w:rPr>
          <w:t>постановлением</w:t>
        </w:r>
      </w:hyperlink>
      <w:r w:rsidRPr="006D5784">
        <w:rPr>
          <w:rFonts w:ascii="Times New Roman" w:hAnsi="Times New Roman"/>
          <w:sz w:val="24"/>
          <w:szCs w:val="24"/>
        </w:rPr>
        <w:t xml:space="preserve"> администрации города Новокузнецка от 28.08.2013 № 133  «Об утверждении Порядка принятия решений о разработке, формировании, реализации и оценки эффективности муниципальных программ», на основании </w:t>
      </w:r>
      <w:hyperlink r:id="rId11" w:history="1">
        <w:r w:rsidRPr="006D5784">
          <w:rPr>
            <w:rFonts w:ascii="Times New Roman" w:hAnsi="Times New Roman"/>
            <w:sz w:val="24"/>
            <w:szCs w:val="24"/>
          </w:rPr>
          <w:t>ст. 40</w:t>
        </w:r>
      </w:hyperlink>
      <w:r w:rsidRPr="006D5784">
        <w:rPr>
          <w:rFonts w:ascii="Times New Roman" w:hAnsi="Times New Roman"/>
          <w:sz w:val="24"/>
          <w:szCs w:val="24"/>
        </w:rPr>
        <w:t xml:space="preserve"> Устава Новокузнецкого городского округа:</w:t>
      </w:r>
    </w:p>
    <w:p w:rsidR="006D5784" w:rsidRPr="006D5784" w:rsidRDefault="006D5784" w:rsidP="006D578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6D5784">
        <w:rPr>
          <w:rFonts w:ascii="Times New Roman" w:hAnsi="Times New Roman"/>
          <w:sz w:val="24"/>
          <w:szCs w:val="24"/>
        </w:rPr>
        <w:t xml:space="preserve">1. Внести изменение в </w:t>
      </w:r>
      <w:hyperlink r:id="rId12" w:history="1">
        <w:r w:rsidRPr="006D5784">
          <w:rPr>
            <w:rFonts w:ascii="Times New Roman" w:hAnsi="Times New Roman"/>
            <w:sz w:val="24"/>
            <w:szCs w:val="24"/>
          </w:rPr>
          <w:t>постановление</w:t>
        </w:r>
      </w:hyperlink>
      <w:r w:rsidRPr="006D5784">
        <w:rPr>
          <w:rFonts w:ascii="Times New Roman" w:hAnsi="Times New Roman"/>
          <w:sz w:val="24"/>
          <w:szCs w:val="24"/>
        </w:rPr>
        <w:t xml:space="preserve"> администрации города Новокузнецка от 12.12.2014 № 188 «Об утверждении муниципальной программы «Развитие физической культуры и массового спорта Новокузнецкого городского округа», изложив </w:t>
      </w:r>
      <w:hyperlink r:id="rId13" w:history="1">
        <w:r w:rsidRPr="006D5784">
          <w:rPr>
            <w:rFonts w:ascii="Times New Roman" w:hAnsi="Times New Roman"/>
            <w:sz w:val="24"/>
            <w:szCs w:val="24"/>
          </w:rPr>
          <w:t>приложение</w:t>
        </w:r>
      </w:hyperlink>
      <w:r w:rsidRPr="006D5784">
        <w:rPr>
          <w:rFonts w:ascii="Times New Roman" w:hAnsi="Times New Roman"/>
          <w:sz w:val="24"/>
          <w:szCs w:val="24"/>
        </w:rPr>
        <w:t xml:space="preserve"> «Муниципальная программа «Развитие физической культуры и массового спорта Новокузнецкого городского округа» в новой редакции согласно </w:t>
      </w:r>
      <w:hyperlink w:anchor="Par34" w:history="1">
        <w:r w:rsidRPr="006D5784">
          <w:rPr>
            <w:rFonts w:ascii="Times New Roman" w:hAnsi="Times New Roman"/>
            <w:sz w:val="24"/>
            <w:szCs w:val="24"/>
          </w:rPr>
          <w:t>приложению</w:t>
        </w:r>
      </w:hyperlink>
      <w:r w:rsidRPr="006D5784">
        <w:rPr>
          <w:rFonts w:ascii="Times New Roman" w:hAnsi="Times New Roman"/>
          <w:sz w:val="24"/>
          <w:szCs w:val="24"/>
        </w:rPr>
        <w:t xml:space="preserve"> к настоящему постановлению.</w:t>
      </w:r>
    </w:p>
    <w:p w:rsidR="006D5784" w:rsidRPr="006D5784" w:rsidRDefault="006D5784" w:rsidP="006D578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6D5784">
        <w:rPr>
          <w:rFonts w:ascii="Times New Roman" w:hAnsi="Times New Roman"/>
          <w:sz w:val="24"/>
          <w:szCs w:val="24"/>
        </w:rPr>
        <w:t>2. Отделу по работе со средствами массовой информации администрации города Новокузнецка (В.Г. Клишина) опубликовать настоящее постановление в городской газете «Новокузнецк».</w:t>
      </w:r>
    </w:p>
    <w:p w:rsidR="006D5784" w:rsidRPr="006D5784" w:rsidRDefault="006D5784" w:rsidP="006D578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6D5784">
        <w:rPr>
          <w:rFonts w:ascii="Times New Roman" w:hAnsi="Times New Roman"/>
          <w:sz w:val="24"/>
          <w:szCs w:val="24"/>
        </w:rPr>
        <w:t>3. Настоящее постановление вступает в силу после его официального опубликования и распространяет свое действие на правоотношения, возникшие с 01.01.2015.</w:t>
      </w:r>
    </w:p>
    <w:p w:rsidR="006D5784" w:rsidRDefault="006D5784" w:rsidP="006D57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D5784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6D5784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6D5784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заместителя Главы города по социальным вопросам</w:t>
      </w:r>
      <w:r w:rsidR="003B64A7">
        <w:rPr>
          <w:rFonts w:ascii="Times New Roman" w:hAnsi="Times New Roman"/>
          <w:sz w:val="24"/>
          <w:szCs w:val="24"/>
        </w:rPr>
        <w:t>.</w:t>
      </w:r>
    </w:p>
    <w:p w:rsidR="003B64A7" w:rsidRPr="006D5784" w:rsidRDefault="003B64A7" w:rsidP="006D57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68"/>
        <w:gridCol w:w="3545"/>
      </w:tblGrid>
      <w:tr w:rsidR="003C3072" w:rsidRPr="0054365B" w:rsidTr="00672335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3C3072" w:rsidRPr="0054365B" w:rsidRDefault="003C3072" w:rsidP="006723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3072" w:rsidRPr="0054365B" w:rsidRDefault="003C3072" w:rsidP="006723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5B">
              <w:rPr>
                <w:rFonts w:ascii="Times New Roman" w:hAnsi="Times New Roman"/>
                <w:sz w:val="24"/>
                <w:szCs w:val="24"/>
              </w:rPr>
              <w:t>Глава города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3C3072" w:rsidRPr="0054365B" w:rsidRDefault="003C3072" w:rsidP="006723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3072" w:rsidRPr="0054365B" w:rsidRDefault="003C3072" w:rsidP="006723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5B">
              <w:rPr>
                <w:rFonts w:ascii="Times New Roman" w:hAnsi="Times New Roman"/>
                <w:sz w:val="24"/>
                <w:szCs w:val="24"/>
              </w:rPr>
              <w:t>С.Н. Кузнецов</w:t>
            </w:r>
          </w:p>
        </w:tc>
      </w:tr>
    </w:tbl>
    <w:p w:rsidR="003C3072" w:rsidRPr="00681E14" w:rsidRDefault="003C3072" w:rsidP="003C3072">
      <w:pPr>
        <w:ind w:firstLine="851"/>
        <w:jc w:val="center"/>
        <w:rPr>
          <w:sz w:val="26"/>
          <w:szCs w:val="26"/>
        </w:rPr>
      </w:pPr>
    </w:p>
    <w:p w:rsidR="003C3072" w:rsidRDefault="003C3072" w:rsidP="00524E77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C3072" w:rsidRDefault="003C3072" w:rsidP="00524E77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812C37" w:rsidRDefault="00812C37" w:rsidP="00524E77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EB20B4" w:rsidRDefault="00EB20B4" w:rsidP="00EF1274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6D5784" w:rsidRDefault="006D5784" w:rsidP="00EF1274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EB20B4" w:rsidRDefault="00EB20B4" w:rsidP="00EF1274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EF1274" w:rsidRPr="000F3BDF" w:rsidRDefault="00EF1274" w:rsidP="00EF1274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Приложение </w:t>
      </w:r>
    </w:p>
    <w:p w:rsidR="00EF1274" w:rsidRPr="000F3BDF" w:rsidRDefault="00EF1274" w:rsidP="00EF1274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EF1274" w:rsidRPr="000F3BDF" w:rsidRDefault="00EF1274" w:rsidP="00EF12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>города Новокузнецка</w:t>
      </w:r>
    </w:p>
    <w:p w:rsidR="00EF1274" w:rsidRPr="00C91CD3" w:rsidRDefault="00EF1274" w:rsidP="00EF127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  <w:u w:val="single"/>
        </w:rPr>
      </w:pPr>
      <w:r w:rsidRPr="000F3BDF">
        <w:rPr>
          <w:rFonts w:ascii="Times New Roman" w:hAnsi="Times New Roman"/>
          <w:sz w:val="24"/>
          <w:szCs w:val="24"/>
        </w:rPr>
        <w:t xml:space="preserve">от  </w:t>
      </w:r>
      <w:r w:rsidR="003B64A7">
        <w:rPr>
          <w:rFonts w:ascii="Times New Roman" w:hAnsi="Times New Roman"/>
          <w:sz w:val="24"/>
          <w:szCs w:val="24"/>
        </w:rPr>
        <w:t xml:space="preserve">06.10.2015 </w:t>
      </w:r>
      <w:r w:rsidRPr="000F3BDF">
        <w:rPr>
          <w:rFonts w:ascii="Times New Roman" w:hAnsi="Times New Roman"/>
          <w:sz w:val="24"/>
          <w:szCs w:val="24"/>
        </w:rPr>
        <w:t xml:space="preserve">№ </w:t>
      </w:r>
      <w:r w:rsidR="003B64A7">
        <w:rPr>
          <w:rFonts w:ascii="Times New Roman" w:hAnsi="Times New Roman"/>
          <w:sz w:val="24"/>
          <w:szCs w:val="24"/>
        </w:rPr>
        <w:t>146</w:t>
      </w:r>
    </w:p>
    <w:p w:rsidR="00EF1274" w:rsidRDefault="00EF1274" w:rsidP="00524E77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24E77" w:rsidRPr="000F3BDF" w:rsidRDefault="00524E77" w:rsidP="00524E77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Приложение </w:t>
      </w:r>
    </w:p>
    <w:p w:rsidR="00524E77" w:rsidRPr="000F3BDF" w:rsidRDefault="00524E77" w:rsidP="00524E77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524E77" w:rsidRPr="000F3BDF" w:rsidRDefault="00524E77" w:rsidP="00524E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>города Новокузнецка</w:t>
      </w:r>
    </w:p>
    <w:p w:rsidR="00524E77" w:rsidRPr="00EF1274" w:rsidRDefault="00EF1274" w:rsidP="00524E7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524E77" w:rsidRPr="00EF1274">
        <w:rPr>
          <w:rFonts w:ascii="Times New Roman" w:hAnsi="Times New Roman"/>
          <w:sz w:val="24"/>
          <w:szCs w:val="24"/>
          <w:u w:val="single"/>
        </w:rPr>
        <w:t xml:space="preserve">от  </w:t>
      </w:r>
      <w:r w:rsidRPr="00EF1274">
        <w:rPr>
          <w:rFonts w:ascii="Times New Roman" w:hAnsi="Times New Roman"/>
          <w:sz w:val="24"/>
          <w:szCs w:val="24"/>
          <w:u w:val="single"/>
        </w:rPr>
        <w:t>12.12.2014 г.</w:t>
      </w:r>
      <w:r>
        <w:rPr>
          <w:rFonts w:ascii="Times New Roman" w:hAnsi="Times New Roman"/>
          <w:sz w:val="24"/>
          <w:szCs w:val="24"/>
        </w:rPr>
        <w:t xml:space="preserve">    </w:t>
      </w:r>
      <w:r w:rsidR="00524E77" w:rsidRPr="000F3BDF">
        <w:rPr>
          <w:rFonts w:ascii="Times New Roman" w:hAnsi="Times New Roman"/>
          <w:sz w:val="24"/>
          <w:szCs w:val="24"/>
        </w:rPr>
        <w:t xml:space="preserve">№ </w:t>
      </w:r>
      <w:r w:rsidRPr="00EF1274">
        <w:rPr>
          <w:rFonts w:ascii="Times New Roman" w:hAnsi="Times New Roman"/>
          <w:sz w:val="24"/>
          <w:szCs w:val="24"/>
          <w:u w:val="single"/>
        </w:rPr>
        <w:t>188</w:t>
      </w:r>
    </w:p>
    <w:p w:rsidR="00524E77" w:rsidRPr="000F3BDF" w:rsidRDefault="00524E77" w:rsidP="00524E7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1D3CF0" w:rsidRDefault="001D3CF0" w:rsidP="001D3C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EF1274" w:rsidRDefault="00EF1274" w:rsidP="00EF127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Pr="00E176DF">
        <w:rPr>
          <w:rFonts w:ascii="Times New Roman" w:hAnsi="Times New Roman"/>
          <w:b/>
          <w:sz w:val="24"/>
          <w:szCs w:val="24"/>
        </w:rPr>
        <w:t>«</w:t>
      </w:r>
      <w:r w:rsidRPr="000F3BDF">
        <w:rPr>
          <w:rFonts w:ascii="Times New Roman" w:hAnsi="Times New Roman"/>
          <w:sz w:val="24"/>
          <w:szCs w:val="24"/>
        </w:rPr>
        <w:t>Развитие физической культуры и массового спорта  Новокузнецкого городского округа»</w:t>
      </w:r>
    </w:p>
    <w:p w:rsidR="00EF1274" w:rsidRDefault="00EF1274" w:rsidP="00EF127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2A0D30" w:rsidRPr="00EF1274" w:rsidRDefault="00EF1274" w:rsidP="002A0D3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EF1274">
        <w:rPr>
          <w:rFonts w:ascii="Times New Roman" w:hAnsi="Times New Roman"/>
          <w:sz w:val="24"/>
          <w:szCs w:val="24"/>
        </w:rPr>
        <w:t>Паспорт муниципальной программы</w:t>
      </w:r>
    </w:p>
    <w:p w:rsidR="002A0D30" w:rsidRPr="000F3BDF" w:rsidRDefault="001D3CF0" w:rsidP="002A0D3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E176DF">
        <w:rPr>
          <w:rFonts w:ascii="Times New Roman" w:hAnsi="Times New Roman"/>
          <w:b/>
          <w:sz w:val="24"/>
          <w:szCs w:val="24"/>
        </w:rPr>
        <w:t xml:space="preserve"> «</w:t>
      </w:r>
      <w:r w:rsidR="002A0D30" w:rsidRPr="000F3BDF">
        <w:rPr>
          <w:rFonts w:ascii="Times New Roman" w:hAnsi="Times New Roman"/>
          <w:sz w:val="24"/>
          <w:szCs w:val="24"/>
        </w:rPr>
        <w:t>Развитие физической культуры и массового спорта  Новокузнецкого городского округа»</w:t>
      </w:r>
    </w:p>
    <w:p w:rsidR="001D3CF0" w:rsidRDefault="001D3CF0" w:rsidP="001D3C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D72521" w:rsidRDefault="00D72521" w:rsidP="001D3C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77"/>
        <w:gridCol w:w="3870"/>
        <w:gridCol w:w="2850"/>
        <w:gridCol w:w="1897"/>
      </w:tblGrid>
      <w:tr w:rsidR="001D3CF0" w:rsidRPr="00FC2D4C" w:rsidTr="00E30628">
        <w:trPr>
          <w:cantSplit/>
          <w:trHeight w:val="487"/>
        </w:trPr>
        <w:tc>
          <w:tcPr>
            <w:tcW w:w="462" w:type="pct"/>
            <w:vAlign w:val="center"/>
          </w:tcPr>
          <w:p w:rsidR="001D3CF0" w:rsidRPr="00FC2D4C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D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8" w:type="pct"/>
            <w:vAlign w:val="center"/>
          </w:tcPr>
          <w:p w:rsidR="001D3CF0" w:rsidRPr="00FC2D4C" w:rsidRDefault="001D3CF0" w:rsidP="000F75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C2D4C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2500" w:type="pct"/>
            <w:gridSpan w:val="2"/>
          </w:tcPr>
          <w:p w:rsidR="001D3CF0" w:rsidRPr="00FC2D4C" w:rsidRDefault="002A0D30" w:rsidP="00EF12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массового спорта Новокузнецкого городского округа (далее - программа)</w:t>
            </w:r>
          </w:p>
        </w:tc>
      </w:tr>
      <w:tr w:rsidR="001D3CF0" w:rsidRPr="00FC2D4C" w:rsidTr="00E30628">
        <w:trPr>
          <w:cantSplit/>
          <w:trHeight w:val="240"/>
        </w:trPr>
        <w:tc>
          <w:tcPr>
            <w:tcW w:w="462" w:type="pct"/>
            <w:vAlign w:val="center"/>
          </w:tcPr>
          <w:p w:rsidR="001D3CF0" w:rsidRPr="00FC2D4C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D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8" w:type="pct"/>
            <w:vAlign w:val="center"/>
          </w:tcPr>
          <w:p w:rsidR="001D3CF0" w:rsidRPr="00FC2D4C" w:rsidRDefault="001D3CF0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C2D4C">
              <w:rPr>
                <w:rFonts w:ascii="Times New Roman" w:hAnsi="Times New Roman" w:cs="Times New Roman"/>
                <w:sz w:val="24"/>
                <w:szCs w:val="24"/>
              </w:rPr>
              <w:t>Дата принятия и наименование решения о разработке программы</w:t>
            </w:r>
          </w:p>
        </w:tc>
        <w:tc>
          <w:tcPr>
            <w:tcW w:w="2500" w:type="pct"/>
            <w:gridSpan w:val="2"/>
          </w:tcPr>
          <w:p w:rsidR="002A0D30" w:rsidRPr="000F3BDF" w:rsidRDefault="002A0D30" w:rsidP="002A0D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BD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города Новокузнецка от 19.09.2014 №2206 «Об утверждении примерного перечня</w:t>
            </w:r>
          </w:p>
          <w:p w:rsidR="002A0D30" w:rsidRPr="000F3BDF" w:rsidRDefault="002A0D30" w:rsidP="002A0D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BDF">
              <w:rPr>
                <w:rFonts w:ascii="Times New Roman" w:hAnsi="Times New Roman"/>
                <w:sz w:val="24"/>
                <w:szCs w:val="24"/>
              </w:rPr>
              <w:t>планируемых к разработке муниципальных программ</w:t>
            </w:r>
          </w:p>
          <w:p w:rsidR="001D3CF0" w:rsidRPr="00FC2D4C" w:rsidRDefault="002A0D30" w:rsidP="00FA6C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Новокузнецкого городского округа на 2015 год и на период 2016-201</w:t>
            </w:r>
            <w:r w:rsidR="00FA6C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1D3CF0" w:rsidRPr="00FC2D4C" w:rsidTr="00E30628">
        <w:trPr>
          <w:cantSplit/>
          <w:trHeight w:val="401"/>
        </w:trPr>
        <w:tc>
          <w:tcPr>
            <w:tcW w:w="462" w:type="pct"/>
            <w:vAlign w:val="center"/>
          </w:tcPr>
          <w:p w:rsidR="001D3CF0" w:rsidRPr="00FC2D4C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D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8" w:type="pct"/>
            <w:vAlign w:val="center"/>
          </w:tcPr>
          <w:p w:rsidR="001D3CF0" w:rsidRPr="00FC2D4C" w:rsidRDefault="001D3CF0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C2D4C">
              <w:rPr>
                <w:rFonts w:ascii="Times New Roman" w:hAnsi="Times New Roman" w:cs="Times New Roman"/>
                <w:sz w:val="24"/>
                <w:szCs w:val="24"/>
              </w:rPr>
              <w:t>Директор программы</w:t>
            </w:r>
          </w:p>
        </w:tc>
        <w:tc>
          <w:tcPr>
            <w:tcW w:w="2500" w:type="pct"/>
            <w:gridSpan w:val="2"/>
          </w:tcPr>
          <w:p w:rsidR="001D3CF0" w:rsidRPr="00FC2D4C" w:rsidRDefault="002A0D30" w:rsidP="00EF12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города по социальным вопросам</w:t>
            </w:r>
          </w:p>
        </w:tc>
      </w:tr>
      <w:tr w:rsidR="001D3CF0" w:rsidRPr="00FC2D4C" w:rsidTr="00E30628">
        <w:trPr>
          <w:cantSplit/>
          <w:trHeight w:val="422"/>
        </w:trPr>
        <w:tc>
          <w:tcPr>
            <w:tcW w:w="462" w:type="pct"/>
            <w:vAlign w:val="center"/>
          </w:tcPr>
          <w:p w:rsidR="001D3CF0" w:rsidRPr="00FC2D4C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D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8" w:type="pct"/>
            <w:vAlign w:val="center"/>
          </w:tcPr>
          <w:p w:rsidR="001D3CF0" w:rsidRPr="00FC2D4C" w:rsidRDefault="001D3CF0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C2D4C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2500" w:type="pct"/>
            <w:gridSpan w:val="2"/>
          </w:tcPr>
          <w:p w:rsidR="001D3CF0" w:rsidRPr="00FC2D4C" w:rsidRDefault="002A0D30" w:rsidP="00EF12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культуре, спорту и туризму администрации города Новокузнецка (далее - Комитет)</w:t>
            </w:r>
          </w:p>
        </w:tc>
      </w:tr>
      <w:tr w:rsidR="001D3CF0" w:rsidRPr="00FC2D4C" w:rsidTr="00E30628">
        <w:trPr>
          <w:cantSplit/>
          <w:trHeight w:val="414"/>
        </w:trPr>
        <w:tc>
          <w:tcPr>
            <w:tcW w:w="462" w:type="pct"/>
            <w:vAlign w:val="center"/>
          </w:tcPr>
          <w:p w:rsidR="001D3CF0" w:rsidRPr="00FC2D4C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D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8" w:type="pct"/>
            <w:vAlign w:val="center"/>
          </w:tcPr>
          <w:p w:rsidR="001D3CF0" w:rsidRPr="00FC2D4C" w:rsidRDefault="001D3CF0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C2D4C"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2500" w:type="pct"/>
            <w:gridSpan w:val="2"/>
          </w:tcPr>
          <w:p w:rsidR="002A0D30" w:rsidRPr="000F3BDF" w:rsidRDefault="002A0D30" w:rsidP="002A0D3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Цель:  Создание условий для укрепления здоровья населения  путем развития, популяризации массового спорта на территории города Новокузнецка. </w:t>
            </w:r>
          </w:p>
          <w:p w:rsidR="002A0D30" w:rsidRPr="000F3BDF" w:rsidRDefault="002A0D30" w:rsidP="002A0D3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</w:p>
          <w:p w:rsidR="002A0D30" w:rsidRPr="000F3BDF" w:rsidRDefault="002A0D30" w:rsidP="002A0D30">
            <w:pPr>
              <w:pStyle w:val="ConsPlusCell"/>
              <w:widowControl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1.Пропаганда физической культуры и спорта, привлечение граждан к регулярным занятиям физической культурой и спортом;</w:t>
            </w:r>
          </w:p>
          <w:p w:rsidR="002A0D30" w:rsidRPr="000F3BDF" w:rsidRDefault="002A0D30" w:rsidP="002A0D30">
            <w:pPr>
              <w:pStyle w:val="ConsPlusCell"/>
              <w:widowControl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2.Формирование у различных слоев населения  устойчивых жизненных позиций к ведению здорового образа жизни;</w:t>
            </w:r>
          </w:p>
          <w:p w:rsidR="001D3CF0" w:rsidRDefault="002A0D30" w:rsidP="000F756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3.Содействие функционированию организаций, осуществляющих деятельность в области физической культуры и спорта на территории города Новокузнецка</w:t>
            </w:r>
            <w:r w:rsidR="00C449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C4B8E" w:rsidRPr="00FC2D4C" w:rsidRDefault="0007544D" w:rsidP="00D72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3C4B8E">
              <w:rPr>
                <w:rFonts w:ascii="Times New Roman" w:hAnsi="Times New Roman"/>
                <w:sz w:val="24"/>
                <w:szCs w:val="24"/>
              </w:rPr>
              <w:t>П</w:t>
            </w:r>
            <w:r w:rsidR="003C4B8E">
              <w:rPr>
                <w:rFonts w:ascii="Times New Roman" w:eastAsiaTheme="minorHAnsi" w:hAnsi="Times New Roman"/>
                <w:sz w:val="24"/>
                <w:szCs w:val="24"/>
              </w:rPr>
              <w:t xml:space="preserve">овышение эффективности </w:t>
            </w:r>
            <w:r w:rsidR="00264CBE">
              <w:rPr>
                <w:rFonts w:ascii="Times New Roman" w:eastAsiaTheme="minorHAnsi" w:hAnsi="Times New Roman"/>
                <w:sz w:val="24"/>
                <w:szCs w:val="24"/>
              </w:rPr>
              <w:t>использования</w:t>
            </w:r>
            <w:r w:rsidR="00084E9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3C4B8E">
              <w:rPr>
                <w:rFonts w:ascii="Times New Roman" w:eastAsiaTheme="minorHAnsi" w:hAnsi="Times New Roman"/>
                <w:sz w:val="24"/>
                <w:szCs w:val="24"/>
              </w:rPr>
              <w:t>бюджетных средств</w:t>
            </w:r>
            <w:r w:rsidR="00C44980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1D3CF0" w:rsidRPr="00925E7E" w:rsidTr="00E30628">
        <w:trPr>
          <w:cantSplit/>
          <w:trHeight w:val="405"/>
        </w:trPr>
        <w:tc>
          <w:tcPr>
            <w:tcW w:w="462" w:type="pct"/>
            <w:vAlign w:val="center"/>
          </w:tcPr>
          <w:p w:rsidR="001D3CF0" w:rsidRPr="00925E7E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E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38" w:type="pct"/>
            <w:vAlign w:val="center"/>
          </w:tcPr>
          <w:p w:rsidR="001D3CF0" w:rsidRPr="00925E7E" w:rsidRDefault="001D3CF0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25E7E">
              <w:rPr>
                <w:rFonts w:ascii="Times New Roman" w:hAnsi="Times New Roman" w:cs="Times New Roman"/>
                <w:sz w:val="24"/>
                <w:szCs w:val="24"/>
              </w:rPr>
              <w:t xml:space="preserve">Целевые </w:t>
            </w:r>
            <w:r w:rsidR="00612876">
              <w:rPr>
                <w:rFonts w:ascii="Times New Roman" w:hAnsi="Times New Roman" w:cs="Times New Roman"/>
                <w:sz w:val="24"/>
                <w:szCs w:val="24"/>
              </w:rPr>
              <w:t>индик</w:t>
            </w:r>
            <w:r w:rsidR="00612876" w:rsidRPr="00925E7E">
              <w:rPr>
                <w:rFonts w:ascii="Times New Roman" w:hAnsi="Times New Roman" w:cs="Times New Roman"/>
                <w:sz w:val="24"/>
                <w:szCs w:val="24"/>
              </w:rPr>
              <w:t>аторы</w:t>
            </w:r>
            <w:r w:rsidRPr="00925E7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2500" w:type="pct"/>
            <w:gridSpan w:val="2"/>
          </w:tcPr>
          <w:p w:rsidR="002A0D30" w:rsidRDefault="002A0D30" w:rsidP="002A0D3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D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Доля населения города, систематически занимающегося физической культурой и спортом;</w:t>
            </w:r>
          </w:p>
          <w:p w:rsidR="002A0D30" w:rsidRPr="000F3BDF" w:rsidRDefault="00190CA7" w:rsidP="002A0D3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0D30" w:rsidRPr="000F3B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3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0D30" w:rsidRPr="000F3BDF">
              <w:rPr>
                <w:rFonts w:ascii="Times New Roman" w:hAnsi="Times New Roman" w:cs="Times New Roman"/>
                <w:sz w:val="24"/>
                <w:szCs w:val="24"/>
              </w:rPr>
              <w:t>Доля срывов официальных соревнований из-за неготовности муниципальных спортивных сооружений  из общего числа запланированных спортивных мероприятий;</w:t>
            </w:r>
          </w:p>
          <w:p w:rsidR="002A0D30" w:rsidRDefault="00190CA7" w:rsidP="002A0D3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D30" w:rsidRPr="000F3BDF">
              <w:rPr>
                <w:rFonts w:ascii="Times New Roman" w:hAnsi="Times New Roman" w:cs="Times New Roman"/>
                <w:sz w:val="24"/>
                <w:szCs w:val="24"/>
              </w:rPr>
              <w:t>.Численность населения, принявшего участие в оздоровительных и спортивно – массовых мероприятиях</w:t>
            </w:r>
            <w:r w:rsidR="00C449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3CF0" w:rsidRPr="00925E7E" w:rsidRDefault="00190CA7" w:rsidP="000F7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A0D3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F756D">
              <w:rPr>
                <w:rFonts w:ascii="Times New Roman" w:hAnsi="Times New Roman"/>
                <w:sz w:val="24"/>
                <w:szCs w:val="24"/>
              </w:rPr>
              <w:t>П</w:t>
            </w:r>
            <w:r w:rsidR="000F756D">
              <w:rPr>
                <w:rFonts w:ascii="Times New Roman" w:eastAsiaTheme="minorHAnsi" w:hAnsi="Times New Roman"/>
                <w:sz w:val="24"/>
                <w:szCs w:val="24"/>
              </w:rPr>
              <w:t>роцент сокращения кредиторской задолженности по бюджетным обязательствам прошлых отчетных периодов</w:t>
            </w:r>
            <w:r w:rsidR="002A0D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D3CF0" w:rsidRPr="00FC2D4C" w:rsidTr="00E30628">
        <w:trPr>
          <w:cantSplit/>
          <w:trHeight w:val="425"/>
        </w:trPr>
        <w:tc>
          <w:tcPr>
            <w:tcW w:w="462" w:type="pct"/>
            <w:vAlign w:val="center"/>
          </w:tcPr>
          <w:p w:rsidR="001D3CF0" w:rsidRPr="00FC2D4C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D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8" w:type="pct"/>
            <w:vAlign w:val="center"/>
          </w:tcPr>
          <w:p w:rsidR="001D3CF0" w:rsidRPr="00FC2D4C" w:rsidRDefault="001D3CF0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C2D4C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2500" w:type="pct"/>
            <w:gridSpan w:val="2"/>
          </w:tcPr>
          <w:p w:rsidR="001D3CF0" w:rsidRPr="00FC2D4C" w:rsidRDefault="002A0D30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2015-2017г</w:t>
            </w:r>
            <w:r w:rsidR="00C449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D3CF0" w:rsidRPr="00FC2D4C" w:rsidTr="00E30628">
        <w:trPr>
          <w:cantSplit/>
          <w:trHeight w:val="240"/>
        </w:trPr>
        <w:tc>
          <w:tcPr>
            <w:tcW w:w="462" w:type="pct"/>
            <w:vAlign w:val="center"/>
          </w:tcPr>
          <w:p w:rsidR="001D3CF0" w:rsidRPr="00FC2D4C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D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38" w:type="pct"/>
            <w:vAlign w:val="center"/>
          </w:tcPr>
          <w:p w:rsidR="001D3CF0" w:rsidRPr="00FC2D4C" w:rsidRDefault="001D3CF0" w:rsidP="00D7252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C2D4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Pr="00FC2D4C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 w:rsidR="00D725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D4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2500" w:type="pct"/>
            <w:gridSpan w:val="2"/>
          </w:tcPr>
          <w:p w:rsidR="00CA152B" w:rsidRPr="000F3BDF" w:rsidRDefault="00CA152B" w:rsidP="00CA152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1.Обеспечение функционирования спортивных сооружений, находящихся в муниципальной собственности;</w:t>
            </w:r>
          </w:p>
          <w:p w:rsidR="00CA152B" w:rsidRPr="000F3BDF" w:rsidRDefault="00CA152B" w:rsidP="00CA152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2.Организация и проведение физкультурно-оздоровительных, спортивно-массовых мероприятий на территории Новокузнецкого городского округа;</w:t>
            </w:r>
          </w:p>
          <w:p w:rsidR="00CA152B" w:rsidRDefault="00CA152B" w:rsidP="00CA152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3.Обеспечение деятельности Комитета по реализации программы</w:t>
            </w:r>
            <w:r w:rsidR="00C449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3CF0" w:rsidRPr="00FC2D4C" w:rsidRDefault="00CA152B" w:rsidP="00CA15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Финансовое оздоровление в сфере физической культуры и массового спорта</w:t>
            </w:r>
            <w:r w:rsidR="00C449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3CF0" w:rsidRPr="00FC2D4C" w:rsidTr="00E30628">
        <w:trPr>
          <w:cantSplit/>
          <w:trHeight w:val="240"/>
        </w:trPr>
        <w:tc>
          <w:tcPr>
            <w:tcW w:w="462" w:type="pct"/>
            <w:vAlign w:val="center"/>
          </w:tcPr>
          <w:p w:rsidR="001D3CF0" w:rsidRPr="00FC2D4C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D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38" w:type="pct"/>
            <w:vAlign w:val="center"/>
          </w:tcPr>
          <w:p w:rsidR="001D3CF0" w:rsidRPr="00FC2D4C" w:rsidRDefault="001D3CF0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C2D4C">
              <w:rPr>
                <w:rFonts w:ascii="Times New Roman" w:hAnsi="Times New Roman" w:cs="Times New Roman"/>
                <w:sz w:val="24"/>
                <w:szCs w:val="24"/>
              </w:rPr>
              <w:t>Исполнитель программы (ответственный исполнитель (координатор)), соисполнители</w:t>
            </w:r>
          </w:p>
        </w:tc>
        <w:tc>
          <w:tcPr>
            <w:tcW w:w="2500" w:type="pct"/>
            <w:gridSpan w:val="2"/>
          </w:tcPr>
          <w:p w:rsidR="00CA152B" w:rsidRPr="000F3BDF" w:rsidRDefault="00CA152B" w:rsidP="00CA152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(координатор) - Комитет</w:t>
            </w:r>
          </w:p>
          <w:p w:rsidR="00CA152B" w:rsidRPr="000F3BDF" w:rsidRDefault="00CA152B" w:rsidP="00CA152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программы:</w:t>
            </w:r>
          </w:p>
          <w:p w:rsidR="00CA152B" w:rsidRPr="000F3BDF" w:rsidRDefault="00CA152B" w:rsidP="00CA152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Центрального района;</w:t>
            </w:r>
          </w:p>
          <w:p w:rsidR="00CA152B" w:rsidRPr="000F3BDF" w:rsidRDefault="00CA152B" w:rsidP="00CA152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Куйбышевского района;</w:t>
            </w:r>
          </w:p>
          <w:p w:rsidR="00CA152B" w:rsidRPr="000F3BDF" w:rsidRDefault="00CA152B" w:rsidP="00CA152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Кузнецкого района;</w:t>
            </w:r>
          </w:p>
          <w:p w:rsidR="00CA152B" w:rsidRPr="000F3BDF" w:rsidRDefault="00CA152B" w:rsidP="00CA152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Орджоникидзевского района;</w:t>
            </w:r>
          </w:p>
          <w:p w:rsidR="00CA152B" w:rsidRPr="000F3BDF" w:rsidRDefault="00CA152B" w:rsidP="00CA152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Заводского района;</w:t>
            </w:r>
          </w:p>
          <w:p w:rsidR="001D3CF0" w:rsidRPr="00FC2D4C" w:rsidRDefault="00CA152B" w:rsidP="00CA15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Администрация Новоильинского района.</w:t>
            </w:r>
          </w:p>
        </w:tc>
      </w:tr>
      <w:tr w:rsidR="001D3CF0" w:rsidRPr="0056072B" w:rsidTr="00E30628">
        <w:trPr>
          <w:cantSplit/>
          <w:trHeight w:val="240"/>
        </w:trPr>
        <w:tc>
          <w:tcPr>
            <w:tcW w:w="462" w:type="pct"/>
            <w:vAlign w:val="center"/>
          </w:tcPr>
          <w:p w:rsidR="001D3CF0" w:rsidRPr="0056072B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38" w:type="pct"/>
            <w:vAlign w:val="center"/>
          </w:tcPr>
          <w:p w:rsidR="001D3CF0" w:rsidRPr="0056072B" w:rsidRDefault="001D3CF0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072B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программы, тыс</w:t>
            </w:r>
            <w:proofErr w:type="gramStart"/>
            <w:r w:rsidRPr="0056072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6072B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01" w:type="pct"/>
          </w:tcPr>
          <w:p w:rsidR="001D3CF0" w:rsidRPr="00715EBA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9" w:type="pct"/>
          </w:tcPr>
          <w:p w:rsidR="001D3CF0" w:rsidRPr="00715EBA" w:rsidRDefault="001D3CF0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13A28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решении бюджете</w:t>
            </w:r>
          </w:p>
        </w:tc>
      </w:tr>
      <w:tr w:rsidR="001D3CF0" w:rsidRPr="0056072B" w:rsidTr="00E30628">
        <w:trPr>
          <w:cantSplit/>
          <w:trHeight w:val="240"/>
        </w:trPr>
        <w:tc>
          <w:tcPr>
            <w:tcW w:w="462" w:type="pct"/>
            <w:vAlign w:val="center"/>
          </w:tcPr>
          <w:p w:rsidR="001D3CF0" w:rsidRPr="0056072B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2038" w:type="pct"/>
            <w:vAlign w:val="center"/>
          </w:tcPr>
          <w:p w:rsidR="001D3CF0" w:rsidRPr="0056072B" w:rsidRDefault="001D3CF0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13A28">
              <w:rPr>
                <w:rFonts w:ascii="Times New Roman" w:hAnsi="Times New Roman" w:cs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501" w:type="pct"/>
          </w:tcPr>
          <w:p w:rsidR="001D3CF0" w:rsidRPr="007555F0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55F0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9" w:type="pct"/>
          </w:tcPr>
          <w:p w:rsidR="001D3CF0" w:rsidRPr="007555F0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55F0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1D3CF0" w:rsidRPr="000606A6" w:rsidTr="00E30628">
        <w:trPr>
          <w:cantSplit/>
          <w:trHeight w:val="325"/>
        </w:trPr>
        <w:tc>
          <w:tcPr>
            <w:tcW w:w="462" w:type="pct"/>
            <w:vAlign w:val="center"/>
          </w:tcPr>
          <w:p w:rsidR="001D3CF0" w:rsidRPr="000606A6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vAlign w:val="center"/>
          </w:tcPr>
          <w:p w:rsidR="001D3CF0" w:rsidRPr="00EF1274" w:rsidRDefault="00E30628" w:rsidP="006723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F1274">
              <w:rPr>
                <w:rFonts w:ascii="Times New Roman" w:hAnsi="Times New Roman" w:cs="Times New Roman"/>
                <w:sz w:val="24"/>
                <w:szCs w:val="24"/>
              </w:rPr>
              <w:t>2015-2017</w:t>
            </w:r>
            <w:r w:rsidR="001D3CF0" w:rsidRPr="00EF1274">
              <w:rPr>
                <w:rFonts w:ascii="Times New Roman" w:hAnsi="Times New Roman" w:cs="Times New Roman"/>
                <w:sz w:val="24"/>
                <w:szCs w:val="24"/>
              </w:rPr>
              <w:t xml:space="preserve"> г.г</w:t>
            </w:r>
            <w:r w:rsidR="001D3CF0" w:rsidRPr="00EF127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01" w:type="pct"/>
          </w:tcPr>
          <w:p w:rsidR="001D3CF0" w:rsidRPr="00ED15B6" w:rsidRDefault="00672335" w:rsidP="00ED15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234 781,4</w:t>
            </w:r>
            <w:r w:rsidR="00E30628" w:rsidRPr="00ED1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pct"/>
          </w:tcPr>
          <w:p w:rsidR="001D3CF0" w:rsidRPr="00ED15B6" w:rsidRDefault="00FA6C42" w:rsidP="00F02F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0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72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,30</w:t>
            </w:r>
          </w:p>
        </w:tc>
      </w:tr>
      <w:tr w:rsidR="001D3CF0" w:rsidRPr="000606A6" w:rsidTr="00E30628">
        <w:trPr>
          <w:cantSplit/>
          <w:trHeight w:val="416"/>
        </w:trPr>
        <w:tc>
          <w:tcPr>
            <w:tcW w:w="462" w:type="pct"/>
            <w:vAlign w:val="center"/>
          </w:tcPr>
          <w:p w:rsidR="001D3CF0" w:rsidRPr="000606A6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vAlign w:val="center"/>
          </w:tcPr>
          <w:p w:rsidR="001D3CF0" w:rsidRPr="00EF1274" w:rsidRDefault="00ED15B6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F127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1D3CF0" w:rsidRPr="00EF127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  <w:tc>
          <w:tcPr>
            <w:tcW w:w="1501" w:type="pct"/>
          </w:tcPr>
          <w:p w:rsidR="001D3CF0" w:rsidRPr="00ED15B6" w:rsidRDefault="00672335" w:rsidP="00ED15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78 253,80</w:t>
            </w:r>
          </w:p>
        </w:tc>
        <w:tc>
          <w:tcPr>
            <w:tcW w:w="999" w:type="pct"/>
          </w:tcPr>
          <w:p w:rsidR="001D3CF0" w:rsidRPr="00ED15B6" w:rsidRDefault="00672335" w:rsidP="00F02F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</w:t>
            </w:r>
            <w:r w:rsidR="00F02F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A6C4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,70</w:t>
            </w:r>
          </w:p>
        </w:tc>
      </w:tr>
      <w:tr w:rsidR="001D3CF0" w:rsidRPr="000606A6" w:rsidTr="00E30628">
        <w:trPr>
          <w:cantSplit/>
          <w:trHeight w:val="407"/>
        </w:trPr>
        <w:tc>
          <w:tcPr>
            <w:tcW w:w="462" w:type="pct"/>
            <w:vAlign w:val="center"/>
          </w:tcPr>
          <w:p w:rsidR="001D3CF0" w:rsidRPr="000606A6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vAlign w:val="center"/>
          </w:tcPr>
          <w:p w:rsidR="001D3CF0" w:rsidRPr="00EF1274" w:rsidRDefault="00ED15B6" w:rsidP="00672335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127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1D3CF0" w:rsidRPr="00EF127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  <w:tc>
          <w:tcPr>
            <w:tcW w:w="1501" w:type="pct"/>
          </w:tcPr>
          <w:p w:rsidR="001D3CF0" w:rsidRPr="00ED15B6" w:rsidRDefault="00672335" w:rsidP="00ED15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78 263,80</w:t>
            </w:r>
          </w:p>
        </w:tc>
        <w:tc>
          <w:tcPr>
            <w:tcW w:w="999" w:type="pct"/>
          </w:tcPr>
          <w:p w:rsidR="001D3CF0" w:rsidRPr="00ED15B6" w:rsidRDefault="00672335" w:rsidP="00F02F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34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02F1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AB34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,80</w:t>
            </w:r>
          </w:p>
        </w:tc>
      </w:tr>
      <w:tr w:rsidR="001D3CF0" w:rsidRPr="000606A6" w:rsidTr="00E30628">
        <w:trPr>
          <w:cantSplit/>
          <w:trHeight w:val="427"/>
        </w:trPr>
        <w:tc>
          <w:tcPr>
            <w:tcW w:w="462" w:type="pct"/>
            <w:vAlign w:val="center"/>
          </w:tcPr>
          <w:p w:rsidR="001D3CF0" w:rsidRPr="000606A6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vAlign w:val="center"/>
          </w:tcPr>
          <w:p w:rsidR="001D3CF0" w:rsidRPr="00EF1274" w:rsidRDefault="00ED15B6" w:rsidP="00672335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127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1D3CF0" w:rsidRPr="00EF127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  <w:tc>
          <w:tcPr>
            <w:tcW w:w="1501" w:type="pct"/>
          </w:tcPr>
          <w:p w:rsidR="001D3CF0" w:rsidRPr="00ED15B6" w:rsidRDefault="00672335" w:rsidP="00ED15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78 263,80</w:t>
            </w:r>
          </w:p>
        </w:tc>
        <w:tc>
          <w:tcPr>
            <w:tcW w:w="999" w:type="pct"/>
          </w:tcPr>
          <w:p w:rsidR="001D3CF0" w:rsidRPr="00ED15B6" w:rsidRDefault="00672335" w:rsidP="00F02F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34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02F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63,80</w:t>
            </w:r>
          </w:p>
        </w:tc>
      </w:tr>
      <w:tr w:rsidR="001D3CF0" w:rsidRPr="0056072B" w:rsidTr="00E30628">
        <w:trPr>
          <w:cantSplit/>
          <w:trHeight w:val="240"/>
        </w:trPr>
        <w:tc>
          <w:tcPr>
            <w:tcW w:w="462" w:type="pct"/>
            <w:vAlign w:val="center"/>
          </w:tcPr>
          <w:p w:rsidR="001D3CF0" w:rsidRPr="0056072B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2038" w:type="pct"/>
            <w:vAlign w:val="center"/>
          </w:tcPr>
          <w:p w:rsidR="001D3CF0" w:rsidRPr="0056072B" w:rsidRDefault="001D3CF0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072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01" w:type="pct"/>
          </w:tcPr>
          <w:p w:rsidR="001D3CF0" w:rsidRPr="007555F0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55F0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9" w:type="pct"/>
          </w:tcPr>
          <w:p w:rsidR="001D3CF0" w:rsidRPr="007555F0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55F0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672335" w:rsidRPr="000606A6" w:rsidTr="00E30628">
        <w:trPr>
          <w:cantSplit/>
          <w:trHeight w:val="403"/>
        </w:trPr>
        <w:tc>
          <w:tcPr>
            <w:tcW w:w="462" w:type="pct"/>
            <w:vAlign w:val="center"/>
          </w:tcPr>
          <w:p w:rsidR="00672335" w:rsidRPr="000606A6" w:rsidRDefault="00672335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vAlign w:val="center"/>
          </w:tcPr>
          <w:p w:rsidR="00672335" w:rsidRPr="00EF1274" w:rsidRDefault="00672335" w:rsidP="006723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F1274">
              <w:rPr>
                <w:rFonts w:ascii="Times New Roman" w:hAnsi="Times New Roman" w:cs="Times New Roman"/>
                <w:sz w:val="24"/>
                <w:szCs w:val="24"/>
              </w:rPr>
              <w:t>2015-2017 г.г</w:t>
            </w:r>
            <w:r w:rsidRPr="00EF127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01" w:type="pct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72335" w:rsidRPr="000606A6" w:rsidTr="00E30628">
        <w:trPr>
          <w:cantSplit/>
          <w:trHeight w:val="409"/>
        </w:trPr>
        <w:tc>
          <w:tcPr>
            <w:tcW w:w="462" w:type="pct"/>
            <w:vAlign w:val="center"/>
          </w:tcPr>
          <w:p w:rsidR="00672335" w:rsidRPr="000606A6" w:rsidRDefault="00672335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vAlign w:val="center"/>
          </w:tcPr>
          <w:p w:rsidR="00672335" w:rsidRPr="00EF1274" w:rsidRDefault="00672335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F1274">
              <w:rPr>
                <w:rFonts w:ascii="Times New Roman" w:hAnsi="Times New Roman" w:cs="Times New Roman"/>
                <w:sz w:val="24"/>
                <w:szCs w:val="24"/>
              </w:rPr>
              <w:t xml:space="preserve">2015 г. </w:t>
            </w:r>
          </w:p>
        </w:tc>
        <w:tc>
          <w:tcPr>
            <w:tcW w:w="1501" w:type="pct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72335" w:rsidRPr="000606A6" w:rsidTr="00672335">
        <w:trPr>
          <w:cantSplit/>
          <w:trHeight w:val="430"/>
        </w:trPr>
        <w:tc>
          <w:tcPr>
            <w:tcW w:w="462" w:type="pct"/>
            <w:vAlign w:val="center"/>
          </w:tcPr>
          <w:p w:rsidR="00672335" w:rsidRPr="000606A6" w:rsidRDefault="00672335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vAlign w:val="center"/>
          </w:tcPr>
          <w:p w:rsidR="00672335" w:rsidRPr="00EF1274" w:rsidRDefault="00672335" w:rsidP="00672335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1274">
              <w:rPr>
                <w:rFonts w:ascii="Times New Roman" w:hAnsi="Times New Roman" w:cs="Times New Roman"/>
                <w:sz w:val="24"/>
                <w:szCs w:val="24"/>
              </w:rPr>
              <w:t xml:space="preserve">2016 г. </w:t>
            </w:r>
          </w:p>
        </w:tc>
        <w:tc>
          <w:tcPr>
            <w:tcW w:w="1501" w:type="pct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72335" w:rsidRPr="000606A6" w:rsidTr="00672335">
        <w:trPr>
          <w:cantSplit/>
          <w:trHeight w:val="408"/>
        </w:trPr>
        <w:tc>
          <w:tcPr>
            <w:tcW w:w="462" w:type="pct"/>
            <w:vAlign w:val="center"/>
          </w:tcPr>
          <w:p w:rsidR="00672335" w:rsidRPr="000606A6" w:rsidRDefault="00672335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vAlign w:val="center"/>
          </w:tcPr>
          <w:p w:rsidR="00672335" w:rsidRPr="00EF1274" w:rsidRDefault="00672335" w:rsidP="00672335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1274">
              <w:rPr>
                <w:rFonts w:ascii="Times New Roman" w:hAnsi="Times New Roman" w:cs="Times New Roman"/>
                <w:sz w:val="24"/>
                <w:szCs w:val="24"/>
              </w:rPr>
              <w:t xml:space="preserve">2017 г. </w:t>
            </w:r>
          </w:p>
        </w:tc>
        <w:tc>
          <w:tcPr>
            <w:tcW w:w="1501" w:type="pct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D3CF0" w:rsidRPr="0056072B" w:rsidTr="00E30628">
        <w:trPr>
          <w:cantSplit/>
          <w:trHeight w:val="240"/>
        </w:trPr>
        <w:tc>
          <w:tcPr>
            <w:tcW w:w="462" w:type="pct"/>
            <w:vAlign w:val="center"/>
          </w:tcPr>
          <w:p w:rsidR="001D3CF0" w:rsidRPr="00C13A28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10.3</w:t>
            </w:r>
          </w:p>
        </w:tc>
        <w:tc>
          <w:tcPr>
            <w:tcW w:w="2038" w:type="pct"/>
            <w:vAlign w:val="center"/>
          </w:tcPr>
          <w:p w:rsidR="001D3CF0" w:rsidRPr="0056072B" w:rsidRDefault="001D3CF0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072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01" w:type="pct"/>
          </w:tcPr>
          <w:p w:rsidR="001D3CF0" w:rsidRPr="007555F0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55F0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9" w:type="pct"/>
          </w:tcPr>
          <w:p w:rsidR="001D3CF0" w:rsidRPr="007555F0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55F0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672335" w:rsidRPr="000606A6" w:rsidTr="00672335">
        <w:trPr>
          <w:cantSplit/>
          <w:trHeight w:val="403"/>
        </w:trPr>
        <w:tc>
          <w:tcPr>
            <w:tcW w:w="462" w:type="pct"/>
            <w:vAlign w:val="center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vAlign w:val="center"/>
          </w:tcPr>
          <w:p w:rsidR="00672335" w:rsidRPr="00EF1274" w:rsidRDefault="00672335" w:rsidP="006723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F1274">
              <w:rPr>
                <w:rFonts w:ascii="Times New Roman" w:hAnsi="Times New Roman" w:cs="Times New Roman"/>
                <w:sz w:val="24"/>
                <w:szCs w:val="24"/>
              </w:rPr>
              <w:t>2015-2017 г.г</w:t>
            </w:r>
            <w:r w:rsidRPr="00EF127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01" w:type="pct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72335" w:rsidRPr="000606A6" w:rsidTr="00672335">
        <w:trPr>
          <w:cantSplit/>
          <w:trHeight w:val="409"/>
        </w:trPr>
        <w:tc>
          <w:tcPr>
            <w:tcW w:w="462" w:type="pct"/>
            <w:vAlign w:val="center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vAlign w:val="center"/>
          </w:tcPr>
          <w:p w:rsidR="00672335" w:rsidRPr="00EF1274" w:rsidRDefault="00672335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F1274">
              <w:rPr>
                <w:rFonts w:ascii="Times New Roman" w:hAnsi="Times New Roman" w:cs="Times New Roman"/>
                <w:sz w:val="24"/>
                <w:szCs w:val="24"/>
              </w:rPr>
              <w:t xml:space="preserve">2015 г. </w:t>
            </w:r>
          </w:p>
        </w:tc>
        <w:tc>
          <w:tcPr>
            <w:tcW w:w="1501" w:type="pct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72335" w:rsidRPr="000606A6" w:rsidTr="00672335">
        <w:trPr>
          <w:cantSplit/>
          <w:trHeight w:val="430"/>
        </w:trPr>
        <w:tc>
          <w:tcPr>
            <w:tcW w:w="462" w:type="pct"/>
            <w:vAlign w:val="center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vAlign w:val="center"/>
          </w:tcPr>
          <w:p w:rsidR="00672335" w:rsidRPr="00EF1274" w:rsidRDefault="00672335" w:rsidP="00672335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1274">
              <w:rPr>
                <w:rFonts w:ascii="Times New Roman" w:hAnsi="Times New Roman" w:cs="Times New Roman"/>
                <w:sz w:val="24"/>
                <w:szCs w:val="24"/>
              </w:rPr>
              <w:t xml:space="preserve">2016 г. </w:t>
            </w:r>
          </w:p>
        </w:tc>
        <w:tc>
          <w:tcPr>
            <w:tcW w:w="1501" w:type="pct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72335" w:rsidRPr="000606A6" w:rsidTr="00672335">
        <w:trPr>
          <w:cantSplit/>
          <w:trHeight w:val="408"/>
        </w:trPr>
        <w:tc>
          <w:tcPr>
            <w:tcW w:w="462" w:type="pct"/>
            <w:vAlign w:val="center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vAlign w:val="center"/>
          </w:tcPr>
          <w:p w:rsidR="00672335" w:rsidRPr="00EF1274" w:rsidRDefault="00672335" w:rsidP="00672335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1274">
              <w:rPr>
                <w:rFonts w:ascii="Times New Roman" w:hAnsi="Times New Roman" w:cs="Times New Roman"/>
                <w:sz w:val="24"/>
                <w:szCs w:val="24"/>
              </w:rPr>
              <w:t xml:space="preserve">2017 г. </w:t>
            </w:r>
          </w:p>
        </w:tc>
        <w:tc>
          <w:tcPr>
            <w:tcW w:w="1501" w:type="pct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D3CF0" w:rsidRPr="0056072B" w:rsidTr="00E30628">
        <w:trPr>
          <w:cantSplit/>
          <w:trHeight w:val="240"/>
        </w:trPr>
        <w:tc>
          <w:tcPr>
            <w:tcW w:w="462" w:type="pct"/>
            <w:vAlign w:val="center"/>
          </w:tcPr>
          <w:p w:rsidR="001D3CF0" w:rsidRPr="00C13A28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A28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2038" w:type="pct"/>
            <w:vAlign w:val="center"/>
          </w:tcPr>
          <w:p w:rsidR="001D3CF0" w:rsidRPr="0056072B" w:rsidRDefault="001D3CF0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072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01" w:type="pct"/>
          </w:tcPr>
          <w:p w:rsidR="001D3CF0" w:rsidRPr="007555F0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55F0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9" w:type="pct"/>
          </w:tcPr>
          <w:p w:rsidR="001D3CF0" w:rsidRPr="007555F0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55F0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672335" w:rsidRPr="000606A6" w:rsidTr="00672335">
        <w:trPr>
          <w:cantSplit/>
          <w:trHeight w:val="325"/>
        </w:trPr>
        <w:tc>
          <w:tcPr>
            <w:tcW w:w="462" w:type="pct"/>
            <w:vAlign w:val="center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vAlign w:val="center"/>
          </w:tcPr>
          <w:p w:rsidR="00672335" w:rsidRPr="00EF1274" w:rsidRDefault="00672335" w:rsidP="006723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F1274">
              <w:rPr>
                <w:rFonts w:ascii="Times New Roman" w:hAnsi="Times New Roman" w:cs="Times New Roman"/>
                <w:sz w:val="24"/>
                <w:szCs w:val="24"/>
              </w:rPr>
              <w:t>2015-2017 г.г</w:t>
            </w:r>
            <w:r w:rsidRPr="00EF127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01" w:type="pct"/>
          </w:tcPr>
          <w:p w:rsidR="00672335" w:rsidRPr="00ED15B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234 781,4</w:t>
            </w:r>
            <w:r w:rsidRPr="00ED1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pct"/>
          </w:tcPr>
          <w:p w:rsidR="00672335" w:rsidRPr="00ED15B6" w:rsidRDefault="00672335" w:rsidP="00F02F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0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F0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AB3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,30</w:t>
            </w:r>
          </w:p>
        </w:tc>
      </w:tr>
      <w:tr w:rsidR="00672335" w:rsidRPr="000606A6" w:rsidTr="00672335">
        <w:trPr>
          <w:cantSplit/>
          <w:trHeight w:val="416"/>
        </w:trPr>
        <w:tc>
          <w:tcPr>
            <w:tcW w:w="462" w:type="pct"/>
            <w:vAlign w:val="center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vAlign w:val="center"/>
          </w:tcPr>
          <w:p w:rsidR="00672335" w:rsidRPr="00EF1274" w:rsidRDefault="00672335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F1274">
              <w:rPr>
                <w:rFonts w:ascii="Times New Roman" w:hAnsi="Times New Roman" w:cs="Times New Roman"/>
                <w:sz w:val="24"/>
                <w:szCs w:val="24"/>
              </w:rPr>
              <w:t xml:space="preserve">2015 г. </w:t>
            </w:r>
          </w:p>
        </w:tc>
        <w:tc>
          <w:tcPr>
            <w:tcW w:w="1501" w:type="pct"/>
          </w:tcPr>
          <w:p w:rsidR="00672335" w:rsidRPr="00ED15B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78 253,80</w:t>
            </w:r>
          </w:p>
        </w:tc>
        <w:tc>
          <w:tcPr>
            <w:tcW w:w="999" w:type="pct"/>
          </w:tcPr>
          <w:p w:rsidR="00672335" w:rsidRPr="00ED15B6" w:rsidRDefault="00672335" w:rsidP="00F02F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</w:t>
            </w:r>
            <w:r w:rsidR="00F02F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B347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,70</w:t>
            </w:r>
          </w:p>
        </w:tc>
      </w:tr>
      <w:tr w:rsidR="00672335" w:rsidRPr="000606A6" w:rsidTr="00672335">
        <w:trPr>
          <w:cantSplit/>
          <w:trHeight w:val="407"/>
        </w:trPr>
        <w:tc>
          <w:tcPr>
            <w:tcW w:w="462" w:type="pct"/>
            <w:vAlign w:val="center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vAlign w:val="center"/>
          </w:tcPr>
          <w:p w:rsidR="00672335" w:rsidRPr="00EF1274" w:rsidRDefault="00672335" w:rsidP="00672335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1274">
              <w:rPr>
                <w:rFonts w:ascii="Times New Roman" w:hAnsi="Times New Roman" w:cs="Times New Roman"/>
                <w:sz w:val="24"/>
                <w:szCs w:val="24"/>
              </w:rPr>
              <w:t xml:space="preserve">2016 г. </w:t>
            </w:r>
          </w:p>
        </w:tc>
        <w:tc>
          <w:tcPr>
            <w:tcW w:w="1501" w:type="pct"/>
          </w:tcPr>
          <w:p w:rsidR="00672335" w:rsidRPr="00ED15B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78 263,80</w:t>
            </w:r>
          </w:p>
        </w:tc>
        <w:tc>
          <w:tcPr>
            <w:tcW w:w="999" w:type="pct"/>
          </w:tcPr>
          <w:p w:rsidR="00672335" w:rsidRPr="00ED15B6" w:rsidRDefault="00672335" w:rsidP="00F02F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34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02F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63,80</w:t>
            </w:r>
          </w:p>
        </w:tc>
      </w:tr>
      <w:tr w:rsidR="00672335" w:rsidRPr="000606A6" w:rsidTr="00672335">
        <w:trPr>
          <w:cantSplit/>
          <w:trHeight w:val="427"/>
        </w:trPr>
        <w:tc>
          <w:tcPr>
            <w:tcW w:w="462" w:type="pct"/>
            <w:vAlign w:val="center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vAlign w:val="center"/>
          </w:tcPr>
          <w:p w:rsidR="00672335" w:rsidRPr="00EF1274" w:rsidRDefault="00672335" w:rsidP="00672335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1274">
              <w:rPr>
                <w:rFonts w:ascii="Times New Roman" w:hAnsi="Times New Roman" w:cs="Times New Roman"/>
                <w:sz w:val="24"/>
                <w:szCs w:val="24"/>
              </w:rPr>
              <w:t xml:space="preserve">2017 г. </w:t>
            </w:r>
          </w:p>
        </w:tc>
        <w:tc>
          <w:tcPr>
            <w:tcW w:w="1501" w:type="pct"/>
          </w:tcPr>
          <w:p w:rsidR="00672335" w:rsidRPr="00ED15B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78 263,80</w:t>
            </w:r>
          </w:p>
        </w:tc>
        <w:tc>
          <w:tcPr>
            <w:tcW w:w="999" w:type="pct"/>
          </w:tcPr>
          <w:p w:rsidR="00672335" w:rsidRPr="00ED15B6" w:rsidRDefault="00672335" w:rsidP="00F02F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34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02F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63,80</w:t>
            </w:r>
          </w:p>
        </w:tc>
      </w:tr>
      <w:tr w:rsidR="001D3CF0" w:rsidRPr="0056072B" w:rsidTr="00E30628">
        <w:trPr>
          <w:cantSplit/>
          <w:trHeight w:val="240"/>
        </w:trPr>
        <w:tc>
          <w:tcPr>
            <w:tcW w:w="462" w:type="pct"/>
            <w:vAlign w:val="center"/>
          </w:tcPr>
          <w:p w:rsidR="001D3CF0" w:rsidRPr="00C13A28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A28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2038" w:type="pct"/>
            <w:vAlign w:val="center"/>
          </w:tcPr>
          <w:p w:rsidR="001D3CF0" w:rsidRPr="0056072B" w:rsidRDefault="001D3CF0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072B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01" w:type="pct"/>
          </w:tcPr>
          <w:p w:rsidR="001D3CF0" w:rsidRPr="007555F0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55F0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9" w:type="pct"/>
          </w:tcPr>
          <w:p w:rsidR="001D3CF0" w:rsidRPr="007555F0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55F0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672335" w:rsidRPr="000606A6" w:rsidTr="00672335">
        <w:trPr>
          <w:cantSplit/>
          <w:trHeight w:val="403"/>
        </w:trPr>
        <w:tc>
          <w:tcPr>
            <w:tcW w:w="462" w:type="pct"/>
            <w:vAlign w:val="center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vAlign w:val="center"/>
          </w:tcPr>
          <w:p w:rsidR="00672335" w:rsidRPr="00EF1274" w:rsidRDefault="00672335" w:rsidP="006723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F1274">
              <w:rPr>
                <w:rFonts w:ascii="Times New Roman" w:hAnsi="Times New Roman" w:cs="Times New Roman"/>
                <w:sz w:val="24"/>
                <w:szCs w:val="24"/>
              </w:rPr>
              <w:t>2015-2017 г.г</w:t>
            </w:r>
            <w:r w:rsidRPr="00EF127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01" w:type="pct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</w:tcPr>
          <w:p w:rsidR="00672335" w:rsidRPr="00EF1274" w:rsidRDefault="00EF1274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274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672335" w:rsidRPr="000606A6" w:rsidTr="00672335">
        <w:trPr>
          <w:cantSplit/>
          <w:trHeight w:val="409"/>
        </w:trPr>
        <w:tc>
          <w:tcPr>
            <w:tcW w:w="462" w:type="pct"/>
            <w:vAlign w:val="center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vAlign w:val="center"/>
          </w:tcPr>
          <w:p w:rsidR="00672335" w:rsidRPr="00EF1274" w:rsidRDefault="00672335" w:rsidP="006723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F1274">
              <w:rPr>
                <w:rFonts w:ascii="Times New Roman" w:hAnsi="Times New Roman" w:cs="Times New Roman"/>
                <w:sz w:val="24"/>
                <w:szCs w:val="24"/>
              </w:rPr>
              <w:t xml:space="preserve">2015 г. </w:t>
            </w:r>
          </w:p>
        </w:tc>
        <w:tc>
          <w:tcPr>
            <w:tcW w:w="1501" w:type="pct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</w:tcPr>
          <w:p w:rsidR="00672335" w:rsidRPr="00EF1274" w:rsidRDefault="00EF1274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72335" w:rsidRPr="000606A6" w:rsidTr="00672335">
        <w:trPr>
          <w:cantSplit/>
          <w:trHeight w:val="430"/>
        </w:trPr>
        <w:tc>
          <w:tcPr>
            <w:tcW w:w="462" w:type="pct"/>
            <w:vAlign w:val="center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vAlign w:val="center"/>
          </w:tcPr>
          <w:p w:rsidR="00672335" w:rsidRPr="00EF1274" w:rsidRDefault="00672335" w:rsidP="00672335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1274">
              <w:rPr>
                <w:rFonts w:ascii="Times New Roman" w:hAnsi="Times New Roman" w:cs="Times New Roman"/>
                <w:sz w:val="24"/>
                <w:szCs w:val="24"/>
              </w:rPr>
              <w:t xml:space="preserve">2016 г. </w:t>
            </w:r>
          </w:p>
        </w:tc>
        <w:tc>
          <w:tcPr>
            <w:tcW w:w="1501" w:type="pct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</w:tcPr>
          <w:p w:rsidR="00672335" w:rsidRPr="00EF1274" w:rsidRDefault="00675791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72335" w:rsidRPr="000606A6" w:rsidTr="00672335">
        <w:trPr>
          <w:cantSplit/>
          <w:trHeight w:val="408"/>
        </w:trPr>
        <w:tc>
          <w:tcPr>
            <w:tcW w:w="462" w:type="pct"/>
            <w:vAlign w:val="center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pct"/>
            <w:vAlign w:val="center"/>
          </w:tcPr>
          <w:p w:rsidR="00672335" w:rsidRPr="00EF1274" w:rsidRDefault="00672335" w:rsidP="00672335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1274">
              <w:rPr>
                <w:rFonts w:ascii="Times New Roman" w:hAnsi="Times New Roman" w:cs="Times New Roman"/>
                <w:sz w:val="24"/>
                <w:szCs w:val="24"/>
              </w:rPr>
              <w:t xml:space="preserve">2017 г. </w:t>
            </w:r>
          </w:p>
        </w:tc>
        <w:tc>
          <w:tcPr>
            <w:tcW w:w="1501" w:type="pct"/>
          </w:tcPr>
          <w:p w:rsidR="00672335" w:rsidRPr="000606A6" w:rsidRDefault="00672335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pct"/>
          </w:tcPr>
          <w:p w:rsidR="00672335" w:rsidRPr="00EF1274" w:rsidRDefault="00675791" w:rsidP="00672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1D3CF0" w:rsidRPr="0056072B" w:rsidTr="00E30628">
        <w:trPr>
          <w:cantSplit/>
          <w:trHeight w:val="656"/>
        </w:trPr>
        <w:tc>
          <w:tcPr>
            <w:tcW w:w="462" w:type="pct"/>
            <w:vAlign w:val="center"/>
          </w:tcPr>
          <w:p w:rsidR="001D3CF0" w:rsidRPr="0056072B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2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38" w:type="pct"/>
            <w:vAlign w:val="center"/>
          </w:tcPr>
          <w:p w:rsidR="001D3CF0" w:rsidRPr="0056072B" w:rsidRDefault="001D3CF0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072B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реализации программы</w:t>
            </w:r>
          </w:p>
        </w:tc>
        <w:tc>
          <w:tcPr>
            <w:tcW w:w="2500" w:type="pct"/>
            <w:gridSpan w:val="2"/>
          </w:tcPr>
          <w:p w:rsidR="001D3CF0" w:rsidRPr="0056072B" w:rsidRDefault="001D3CF0" w:rsidP="000625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CF0" w:rsidRPr="0056072B" w:rsidTr="00E30628">
        <w:trPr>
          <w:cantSplit/>
          <w:trHeight w:val="457"/>
        </w:trPr>
        <w:tc>
          <w:tcPr>
            <w:tcW w:w="462" w:type="pct"/>
            <w:vAlign w:val="center"/>
          </w:tcPr>
          <w:p w:rsidR="001D3CF0" w:rsidRPr="0056072B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2B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2038" w:type="pct"/>
            <w:vAlign w:val="center"/>
          </w:tcPr>
          <w:p w:rsidR="001D3CF0" w:rsidRPr="0056072B" w:rsidRDefault="001D3CF0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072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планом</w:t>
            </w:r>
          </w:p>
        </w:tc>
        <w:tc>
          <w:tcPr>
            <w:tcW w:w="2500" w:type="pct"/>
            <w:gridSpan w:val="2"/>
          </w:tcPr>
          <w:p w:rsidR="000F756D" w:rsidRDefault="000460EB" w:rsidP="000F7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 концу реализации программы будут достигнуты следующие результаты</w:t>
            </w:r>
            <w:r w:rsidR="000F756D">
              <w:rPr>
                <w:rFonts w:ascii="Times New Roman" w:eastAsiaTheme="minorHAnsi" w:hAnsi="Times New Roman"/>
                <w:sz w:val="24"/>
                <w:szCs w:val="24"/>
              </w:rPr>
              <w:t>:</w:t>
            </w:r>
          </w:p>
          <w:p w:rsidR="00672335" w:rsidRDefault="00672335" w:rsidP="00672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1.</w:t>
            </w:r>
            <w:r w:rsidR="0006258F">
              <w:rPr>
                <w:rFonts w:ascii="Times New Roman" w:eastAsiaTheme="minorHAnsi" w:hAnsi="Times New Roman"/>
                <w:sz w:val="24"/>
                <w:szCs w:val="24"/>
              </w:rPr>
              <w:t>Д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оля</w:t>
            </w:r>
            <w:r w:rsidR="0007544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населения города, систематически занимающегося физической культурой и спортом, достигнет 34,56%;</w:t>
            </w:r>
          </w:p>
          <w:p w:rsidR="00672335" w:rsidRDefault="00672335" w:rsidP="00672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2.</w:t>
            </w:r>
            <w:r w:rsidR="0006258F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тсутствие срывов официальных соревнований из-за неготовности муниципальных спортивных сооружений из общего числа запланированных спортивных мероприятий;</w:t>
            </w:r>
          </w:p>
          <w:p w:rsidR="001D3CF0" w:rsidRPr="0056072B" w:rsidRDefault="00672335" w:rsidP="000754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3.</w:t>
            </w:r>
            <w:r w:rsidR="0006258F">
              <w:rPr>
                <w:rFonts w:ascii="Times New Roman" w:eastAsiaTheme="minorHAnsi" w:hAnsi="Times New Roman"/>
                <w:sz w:val="24"/>
                <w:szCs w:val="24"/>
              </w:rPr>
              <w:t>Ч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исленность населения, принявшего участие в оздоровительных и спортивно-массовых мероприятиях, ожидается на уровне 61000 человек в год.</w:t>
            </w:r>
          </w:p>
        </w:tc>
      </w:tr>
      <w:tr w:rsidR="001D3CF0" w:rsidRPr="00FC2D4C" w:rsidTr="00E30628">
        <w:trPr>
          <w:cantSplit/>
          <w:trHeight w:val="240"/>
        </w:trPr>
        <w:tc>
          <w:tcPr>
            <w:tcW w:w="462" w:type="pct"/>
            <w:vAlign w:val="center"/>
          </w:tcPr>
          <w:p w:rsidR="001D3CF0" w:rsidRPr="0056072B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11.2</w:t>
            </w:r>
          </w:p>
        </w:tc>
        <w:tc>
          <w:tcPr>
            <w:tcW w:w="2038" w:type="pct"/>
            <w:vAlign w:val="center"/>
          </w:tcPr>
          <w:p w:rsidR="001D3CF0" w:rsidRPr="0056072B" w:rsidRDefault="001D3CF0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072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решением о местном бюджете</w:t>
            </w:r>
            <w:r w:rsidRPr="00560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  <w:gridSpan w:val="2"/>
          </w:tcPr>
          <w:p w:rsidR="00271A58" w:rsidRPr="000F3BDF" w:rsidRDefault="000F756D" w:rsidP="000F7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Результатами реализации программы к концу 2017 года будут являться:</w:t>
            </w:r>
          </w:p>
          <w:p w:rsidR="00271A58" w:rsidRDefault="00271A58" w:rsidP="00271A5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62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Доля  населения города,  систематически занимающегося физической культурой и спортом, достигнет 34,56%;</w:t>
            </w:r>
          </w:p>
          <w:p w:rsidR="00271A58" w:rsidRPr="000F3BDF" w:rsidRDefault="00271A58" w:rsidP="00271A5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Отсутствие срывов официальных соревнований из-за неготовности муниципальных спортивных сооружений  из общего числа запланированных спортивных мероприятий;</w:t>
            </w:r>
          </w:p>
          <w:p w:rsidR="00271A58" w:rsidRDefault="00271A58" w:rsidP="00271A5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3.Численность населения, принявшего участие в оздоровительных и спортивно-массовых мероприятиях,  ожидается на уровне 61 000 человек в год</w:t>
            </w:r>
            <w:r w:rsidR="00C449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3CF0" w:rsidRPr="00FC2D4C" w:rsidRDefault="00271A58" w:rsidP="00C4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C417E4">
              <w:rPr>
                <w:rFonts w:ascii="Times New Roman" w:eastAsiaTheme="minorHAnsi" w:hAnsi="Times New Roman"/>
                <w:sz w:val="24"/>
                <w:szCs w:val="24"/>
              </w:rPr>
              <w:t>Снижение кредиторской задолженности по бюджетным обязательствам прошлых отчетных периодов на 100%.</w:t>
            </w:r>
          </w:p>
        </w:tc>
      </w:tr>
    </w:tbl>
    <w:p w:rsidR="001D3CF0" w:rsidRDefault="001D3CF0" w:rsidP="001D3C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D3CF0" w:rsidRDefault="001D3CF0" w:rsidP="001D3C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D3CF0" w:rsidRDefault="001D3CF0" w:rsidP="001D3C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  <w:highlight w:val="cyan"/>
        </w:rPr>
        <w:sectPr w:rsidR="001D3CF0" w:rsidSect="00D72521">
          <w:headerReference w:type="even" r:id="rId14"/>
          <w:headerReference w:type="default" r:id="rId15"/>
          <w:headerReference w:type="first" r:id="rId16"/>
          <w:pgSz w:w="11905" w:h="16838" w:code="9"/>
          <w:pgMar w:top="1134" w:right="850" w:bottom="568" w:left="1701" w:header="720" w:footer="720" w:gutter="0"/>
          <w:cols w:space="720"/>
          <w:titlePg/>
          <w:docGrid w:linePitch="299"/>
        </w:sectPr>
      </w:pPr>
    </w:p>
    <w:p w:rsidR="00022405" w:rsidRDefault="003C3072" w:rsidP="00C46DBC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F3BDF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Характеристика текущего состояния  сферы физической культуры и массового спорта  города Новокузнецка, основные проблемы, анализ основных показателей</w:t>
      </w:r>
    </w:p>
    <w:p w:rsidR="00022405" w:rsidRPr="00EE3CE8" w:rsidRDefault="00022405" w:rsidP="00C46DBC">
      <w:pPr>
        <w:pStyle w:val="ConsPlusNormal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264CBE" w:rsidRDefault="003C3072" w:rsidP="00C46DBC">
      <w:pPr>
        <w:pStyle w:val="western"/>
        <w:spacing w:before="0" w:beforeAutospacing="0" w:after="0" w:afterAutospacing="0"/>
        <w:ind w:firstLine="709"/>
        <w:jc w:val="both"/>
      </w:pPr>
      <w:r w:rsidRPr="000F3BDF">
        <w:t xml:space="preserve">Город Новокузнецк сегодня - это не только индустриальный, научный и экономический центр Юга Кузбасса, но и социально ориентированный в сфере физической культуры и спорта. </w:t>
      </w:r>
    </w:p>
    <w:p w:rsidR="00022405" w:rsidRDefault="003C3072" w:rsidP="00C46DB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</w:t>
      </w:r>
    </w:p>
    <w:p w:rsidR="00022405" w:rsidRDefault="003C3072" w:rsidP="00C46DB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Созданию основы для сохранения и улучшения физического и духовного здоровья граждан способствуют задачи данной программы. </w:t>
      </w:r>
    </w:p>
    <w:p w:rsidR="00022405" w:rsidRDefault="003C3072" w:rsidP="00C46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Кроме того, роль спорта становится не только все более заметным социальным, но и политическим фактором в современном мире. Привлечение широких масс населения к занятиям физической культурой, состояние здоровья населения являются бесспорным доказательством жизнеспособности и духовной силы любой нации, а также ее военной и политической мощи.       </w:t>
      </w:r>
    </w:p>
    <w:p w:rsidR="00022405" w:rsidRDefault="003C3072" w:rsidP="00C46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>В настоящее время имеется ряд проблем, влияющих на развитие физической культуры и спорта, требующих неотложного решения, в том числе:</w:t>
      </w:r>
    </w:p>
    <w:p w:rsidR="00022405" w:rsidRDefault="003C3072" w:rsidP="00C46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   недостаточное привлечение населения к регулярным занятиям физической культурой;</w:t>
      </w:r>
    </w:p>
    <w:p w:rsidR="00022405" w:rsidRDefault="003C3072" w:rsidP="00C46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   несоответствие уровня материальной базы и инфраструктуры физической культуры и спорта, а также их моральный и физический износ задачам развития массового спорта;</w:t>
      </w:r>
    </w:p>
    <w:p w:rsidR="00022405" w:rsidRDefault="003C3072" w:rsidP="00C46DB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отсутствие активной пропаганды занятий физической культурой и спортом как составляющей здорового образа жизни; </w:t>
      </w:r>
    </w:p>
    <w:p w:rsidR="00022405" w:rsidRDefault="003C3072" w:rsidP="00C46DB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недостаточное финансирование профессиональных клубов и расходов на содержание спортивных сооружений.</w:t>
      </w:r>
    </w:p>
    <w:p w:rsidR="00022405" w:rsidRDefault="003C3072" w:rsidP="00C46DBC">
      <w:pPr>
        <w:pStyle w:val="western"/>
        <w:spacing w:before="0" w:beforeAutospacing="0" w:after="0" w:afterAutospacing="0"/>
        <w:ind w:firstLine="709"/>
        <w:jc w:val="both"/>
      </w:pPr>
      <w:r w:rsidRPr="000F3BDF">
        <w:t>Одной из приоритетных задач на сегодняшний день является пропаганда физической культуры и массового спорта, привлечение граждан, создание условий для активных занятий массовым спортом.</w:t>
      </w:r>
    </w:p>
    <w:p w:rsidR="00022405" w:rsidRDefault="003C3072" w:rsidP="00C46DBC">
      <w:pPr>
        <w:pStyle w:val="western"/>
        <w:spacing w:before="0" w:beforeAutospacing="0" w:after="0" w:afterAutospacing="0"/>
        <w:ind w:firstLine="709"/>
        <w:jc w:val="both"/>
      </w:pPr>
      <w:proofErr w:type="gramStart"/>
      <w:r w:rsidRPr="000F3BDF">
        <w:t xml:space="preserve">На территории Новокузнецкого городского округа функционируют 1058 объектов спорта, в том числе, Дворец спорта кузнецких металлургов, 2 малые ледовые арены, городской теннисный центр, 4 стадиона, 16 плавательных бассейнов, 4 горнолыжных комплекса, футбольное поле с искусственным покрытием  5 - ого поколения, 2 манежа - легкоатлетический и футбольный, 568 спортивных залов, 535 плоскостных сооружений, 38 ледовых площадок и хоккейных коробок. </w:t>
      </w:r>
      <w:proofErr w:type="gramEnd"/>
    </w:p>
    <w:p w:rsidR="00022405" w:rsidRDefault="003C3072" w:rsidP="00C46DB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Особое внимание в городе уделяется развитию детско-юношеского спорта. Комитету подчинено 12 муниципальных учреждений дополнительного образования детей, в т.ч. 4 СДЮСШОР и 8 ДЮСШ, в которых занимается более 7000 человек. За 2013 год на территории города проведено 800 спортивно – массовых и </w:t>
      </w:r>
      <w:proofErr w:type="spellStart"/>
      <w:proofErr w:type="gramStart"/>
      <w:r w:rsidRPr="000F3BDF">
        <w:rPr>
          <w:rFonts w:ascii="Times New Roman" w:hAnsi="Times New Roman" w:cs="Times New Roman"/>
          <w:sz w:val="24"/>
          <w:szCs w:val="24"/>
        </w:rPr>
        <w:t>физкультурно</w:t>
      </w:r>
      <w:proofErr w:type="spellEnd"/>
      <w:r w:rsidRPr="000F3BDF">
        <w:rPr>
          <w:rFonts w:ascii="Times New Roman" w:hAnsi="Times New Roman" w:cs="Times New Roman"/>
          <w:sz w:val="24"/>
          <w:szCs w:val="24"/>
        </w:rPr>
        <w:t xml:space="preserve"> – оздоровительных</w:t>
      </w:r>
      <w:proofErr w:type="gramEnd"/>
      <w:r w:rsidRPr="000F3BDF">
        <w:rPr>
          <w:rFonts w:ascii="Times New Roman" w:hAnsi="Times New Roman" w:cs="Times New Roman"/>
          <w:sz w:val="24"/>
          <w:szCs w:val="24"/>
        </w:rPr>
        <w:t xml:space="preserve"> мероприятий в которых приняли участие 50 000 человек. </w:t>
      </w:r>
    </w:p>
    <w:p w:rsidR="00022405" w:rsidRDefault="003C3072" w:rsidP="00C46D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В 2013 году доля граждан Российской Федерации, систематически занимающихся физической культурой и спортом, в общей численности населения составляет - 27 процентов, в Кемеровской области - 29,8 процента, в городе Новокузнецке - 26 процентов. </w:t>
      </w:r>
    </w:p>
    <w:p w:rsidR="00022405" w:rsidRDefault="003C3072" w:rsidP="00C46D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Анализируя статистические данные за 2013 год и проблемы,  влияющие на развитие физической культуры и спорта, в целях сохранения положительной динамики, необходимо:   </w:t>
      </w:r>
    </w:p>
    <w:p w:rsidR="00022405" w:rsidRDefault="003C3072" w:rsidP="00C46DB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продолжать развивать инфраструктуру массового и детско-юношеского спорта как </w:t>
      </w:r>
    </w:p>
    <w:p w:rsidR="00C46DBC" w:rsidRDefault="003C3072" w:rsidP="00C46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>по месту  жительства, так и в образоват</w:t>
      </w:r>
      <w:r w:rsidR="00C46DBC">
        <w:rPr>
          <w:rFonts w:ascii="Times New Roman" w:hAnsi="Times New Roman"/>
          <w:sz w:val="24"/>
          <w:szCs w:val="24"/>
        </w:rPr>
        <w:t>ельных организациях;</w:t>
      </w:r>
    </w:p>
    <w:p w:rsidR="00022405" w:rsidRDefault="003C3072" w:rsidP="00C46DB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>регулярно проводить спортивные мероприятия и праздники среди различных групп населения, прежде всего, среди детей и подростков;</w:t>
      </w:r>
    </w:p>
    <w:p w:rsidR="00022405" w:rsidRDefault="00FC1EEB" w:rsidP="00FC1E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3C3072" w:rsidRPr="000F3BDF">
        <w:rPr>
          <w:rFonts w:ascii="Times New Roman" w:hAnsi="Times New Roman"/>
          <w:sz w:val="24"/>
          <w:szCs w:val="24"/>
        </w:rPr>
        <w:t>повышать эффективность пропаганды физической культуры и спорта, включая производство и распространение информационно - просветительских программ</w:t>
      </w:r>
      <w:r w:rsidR="003C4B8E">
        <w:rPr>
          <w:rFonts w:ascii="Times New Roman" w:hAnsi="Times New Roman"/>
          <w:sz w:val="24"/>
          <w:szCs w:val="24"/>
        </w:rPr>
        <w:t>;</w:t>
      </w:r>
    </w:p>
    <w:p w:rsidR="00FC1EEB" w:rsidRDefault="00FC1EEB" w:rsidP="00FC1E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провести финансовое оздоровление сферы </w:t>
      </w:r>
      <w:r w:rsidRPr="000F3BDF">
        <w:rPr>
          <w:rFonts w:ascii="Times New Roman" w:hAnsi="Times New Roman"/>
          <w:sz w:val="24"/>
          <w:szCs w:val="24"/>
        </w:rPr>
        <w:t>физической культуры и спорта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eastAsiaTheme="minorHAnsi" w:hAnsi="Times New Roman"/>
          <w:sz w:val="24"/>
          <w:szCs w:val="24"/>
        </w:rPr>
        <w:t xml:space="preserve"> т.к. </w:t>
      </w:r>
      <w:r w:rsidR="003C4B8E">
        <w:rPr>
          <w:rFonts w:ascii="Times New Roman" w:eastAsiaTheme="minorHAnsi" w:hAnsi="Times New Roman"/>
          <w:sz w:val="24"/>
          <w:szCs w:val="24"/>
        </w:rPr>
        <w:t xml:space="preserve">увеличение долговых обязательств местного бюджета может привести к ухудшению финансового состояния Новокузнецкого городского округа, в связи с чем реализация мероприятия по финансовому оздоровлению в сфере </w:t>
      </w:r>
      <w:r w:rsidRPr="000F3BDF">
        <w:rPr>
          <w:rFonts w:ascii="Times New Roman" w:hAnsi="Times New Roman"/>
          <w:sz w:val="24"/>
          <w:szCs w:val="24"/>
        </w:rPr>
        <w:t>физической культуры и спорта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3C4B8E">
        <w:rPr>
          <w:rFonts w:ascii="Times New Roman" w:eastAsiaTheme="minorHAnsi" w:hAnsi="Times New Roman"/>
          <w:sz w:val="24"/>
          <w:szCs w:val="24"/>
        </w:rPr>
        <w:t>позволит избежать дополнительных затрат в виде штрафов, пеней при взыскании кредиторской задолженности вследствие неисполнения обязательств.</w:t>
      </w:r>
      <w:proofErr w:type="gramEnd"/>
    </w:p>
    <w:p w:rsidR="00022405" w:rsidRPr="00FC1EEB" w:rsidRDefault="003C3072" w:rsidP="00FC1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0F3BDF">
        <w:rPr>
          <w:rFonts w:ascii="Times New Roman" w:hAnsi="Times New Roman"/>
          <w:sz w:val="24"/>
          <w:szCs w:val="24"/>
        </w:rPr>
        <w:t xml:space="preserve">Мероприятия программы составлены в соответствии  с  пунктом 19  статьи 16 Федерального закона от 06.10.2003 № 131-ФЗ </w:t>
      </w:r>
      <w:r w:rsidR="00FC1EEB">
        <w:rPr>
          <w:rFonts w:ascii="Times New Roman" w:hAnsi="Times New Roman"/>
          <w:sz w:val="24"/>
          <w:szCs w:val="24"/>
        </w:rPr>
        <w:t>«</w:t>
      </w:r>
      <w:r w:rsidRPr="000F3BDF">
        <w:rPr>
          <w:rFonts w:ascii="Times New Roman" w:hAnsi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FC1EEB">
        <w:rPr>
          <w:rFonts w:ascii="Times New Roman" w:hAnsi="Times New Roman"/>
          <w:sz w:val="24"/>
          <w:szCs w:val="24"/>
        </w:rPr>
        <w:t>»</w:t>
      </w:r>
      <w:r w:rsidRPr="000F3BDF">
        <w:rPr>
          <w:rFonts w:ascii="Times New Roman" w:hAnsi="Times New Roman"/>
          <w:sz w:val="24"/>
          <w:szCs w:val="24"/>
        </w:rPr>
        <w:t xml:space="preserve"> и направлены на решение целей и задач, установленных Указами  Президента Российской Федерации от 07.05.2012 № 598 «О совершенствовании государственной политики в сфере здравоохранения», от 07.05.2012 № 606 «О мерах по реализации демографической политики Российской Федерации». </w:t>
      </w:r>
      <w:proofErr w:type="gramEnd"/>
    </w:p>
    <w:p w:rsidR="00022405" w:rsidRDefault="003C3072" w:rsidP="00C46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  <w:r w:rsidRPr="000F3BDF">
        <w:rPr>
          <w:rFonts w:ascii="Times New Roman" w:hAnsi="Times New Roman"/>
          <w:sz w:val="24"/>
          <w:szCs w:val="24"/>
        </w:rPr>
        <w:t xml:space="preserve">         </w:t>
      </w:r>
      <w:r w:rsidRPr="000F3BDF">
        <w:t xml:space="preserve">                </w:t>
      </w:r>
    </w:p>
    <w:p w:rsidR="00022405" w:rsidRDefault="003C3072" w:rsidP="00C46DBC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F3BDF">
        <w:rPr>
          <w:rFonts w:ascii="Times New Roman" w:hAnsi="Times New Roman" w:cs="Times New Roman"/>
          <w:b/>
          <w:bCs/>
          <w:sz w:val="24"/>
          <w:szCs w:val="24"/>
        </w:rPr>
        <w:t>2. Основн</w:t>
      </w:r>
      <w:r w:rsidR="003C4B8E">
        <w:rPr>
          <w:rFonts w:ascii="Times New Roman" w:hAnsi="Times New Roman" w:cs="Times New Roman"/>
          <w:b/>
          <w:bCs/>
          <w:sz w:val="24"/>
          <w:szCs w:val="24"/>
        </w:rPr>
        <w:t>ая</w:t>
      </w:r>
      <w:r w:rsidRPr="000F3BDF">
        <w:rPr>
          <w:rFonts w:ascii="Times New Roman" w:hAnsi="Times New Roman" w:cs="Times New Roman"/>
          <w:b/>
          <w:bCs/>
          <w:sz w:val="24"/>
          <w:szCs w:val="24"/>
        </w:rPr>
        <w:t xml:space="preserve"> цел</w:t>
      </w:r>
      <w:r w:rsidR="003C4B8E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0F3BDF">
        <w:rPr>
          <w:rFonts w:ascii="Times New Roman" w:hAnsi="Times New Roman" w:cs="Times New Roman"/>
          <w:b/>
          <w:bCs/>
          <w:sz w:val="24"/>
          <w:szCs w:val="24"/>
        </w:rPr>
        <w:t xml:space="preserve"> и задачи программы</w:t>
      </w:r>
    </w:p>
    <w:p w:rsidR="00EE3CE8" w:rsidRPr="00EE3CE8" w:rsidRDefault="00EE3CE8" w:rsidP="00C46DBC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bCs/>
          <w:sz w:val="10"/>
          <w:szCs w:val="10"/>
        </w:rPr>
      </w:pPr>
    </w:p>
    <w:p w:rsidR="00022405" w:rsidRDefault="003C3072" w:rsidP="00FC1EEB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Основной целью  программы является  создание условий для укрепления здоровья населения  путем развития, популяризации массового спорта на территории города Новокузнецка.    Достижение поставленной цели предполагается через решение задач:</w:t>
      </w:r>
    </w:p>
    <w:p w:rsidR="00022405" w:rsidRDefault="003C3072" w:rsidP="00FC1EEB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1. Пропаганда физической культуры и спорта, привлечение граждан к регулярным занятиям физической культурой и спортом;</w:t>
      </w:r>
    </w:p>
    <w:p w:rsidR="00FC1EEB" w:rsidRDefault="003C3072" w:rsidP="00FC1EEB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2. Формирование у различных слоев населения  устойчивых жизненных позиций к ведению здорового образа жизни;</w:t>
      </w:r>
    </w:p>
    <w:p w:rsidR="00264CBE" w:rsidRPr="00FC1EEB" w:rsidRDefault="003C3072" w:rsidP="00FC1EEB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 3. Содействие функционированию организаций, осуществляющих деятельность в области физической культуры и спорта на территории города Новокузнецка</w:t>
      </w:r>
      <w:r w:rsidR="0033377E">
        <w:rPr>
          <w:rFonts w:ascii="Times New Roman" w:hAnsi="Times New Roman"/>
          <w:sz w:val="24"/>
          <w:szCs w:val="24"/>
        </w:rPr>
        <w:t>;</w:t>
      </w:r>
    </w:p>
    <w:p w:rsidR="00264CBE" w:rsidRDefault="00B14B96" w:rsidP="00FC1EE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</w:t>
      </w:r>
      <w:r>
        <w:rPr>
          <w:rFonts w:ascii="Times New Roman" w:eastAsiaTheme="minorHAnsi" w:hAnsi="Times New Roman"/>
          <w:sz w:val="24"/>
          <w:szCs w:val="24"/>
        </w:rPr>
        <w:t>овышение эффективности расходования бюджетных средств.</w:t>
      </w:r>
    </w:p>
    <w:p w:rsidR="00264CBE" w:rsidRDefault="00264CBE" w:rsidP="00C46D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64CBE" w:rsidRDefault="003C3072" w:rsidP="00C46DB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0F3BDF">
        <w:rPr>
          <w:rFonts w:ascii="Times New Roman" w:hAnsi="Times New Roman"/>
          <w:b/>
          <w:bCs/>
          <w:sz w:val="24"/>
          <w:szCs w:val="24"/>
        </w:rPr>
        <w:t xml:space="preserve">3. Целевые индикаторы </w:t>
      </w:r>
      <w:r w:rsidR="0033377E">
        <w:rPr>
          <w:rFonts w:ascii="Times New Roman" w:hAnsi="Times New Roman"/>
          <w:b/>
          <w:bCs/>
          <w:sz w:val="24"/>
          <w:szCs w:val="24"/>
        </w:rPr>
        <w:t>программы</w:t>
      </w:r>
    </w:p>
    <w:p w:rsidR="00EE3CE8" w:rsidRPr="00EE3CE8" w:rsidRDefault="00EE3CE8" w:rsidP="00C46DB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10"/>
          <w:szCs w:val="10"/>
        </w:rPr>
      </w:pPr>
    </w:p>
    <w:p w:rsidR="0033377E" w:rsidRDefault="003C3072" w:rsidP="0033377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 Реализация мероприятий программы характеризуется следующими </w:t>
      </w:r>
      <w:r w:rsidR="009A6DF2">
        <w:rPr>
          <w:rFonts w:ascii="Times New Roman" w:hAnsi="Times New Roman"/>
          <w:sz w:val="24"/>
          <w:szCs w:val="24"/>
        </w:rPr>
        <w:t>целевыми индикаторами</w:t>
      </w:r>
      <w:r w:rsidRPr="000F3BDF">
        <w:rPr>
          <w:rFonts w:ascii="Times New Roman" w:hAnsi="Times New Roman"/>
          <w:sz w:val="24"/>
          <w:szCs w:val="24"/>
        </w:rPr>
        <w:t>:</w:t>
      </w:r>
    </w:p>
    <w:p w:rsidR="0033377E" w:rsidRDefault="003C3072" w:rsidP="0033377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 1. Доля населения города, систематически занимающегося физической культурой и спортом;</w:t>
      </w:r>
      <w:r w:rsidR="0033377E">
        <w:rPr>
          <w:rFonts w:ascii="Times New Roman" w:hAnsi="Times New Roman"/>
          <w:sz w:val="24"/>
          <w:szCs w:val="24"/>
        </w:rPr>
        <w:t xml:space="preserve"> </w:t>
      </w:r>
    </w:p>
    <w:p w:rsidR="0033377E" w:rsidRDefault="003C3072" w:rsidP="0033377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>2. Доля срывов официальных соревнований из-за неготовности муниципальных спортивных сооружений из общего числа запланированных спортивных мероприятий;</w:t>
      </w:r>
    </w:p>
    <w:p w:rsidR="0033377E" w:rsidRDefault="003C3072" w:rsidP="0033377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>3.Численность населения, принявшего участие в оздоровительных и спортивно – массовых мероприятиях</w:t>
      </w:r>
      <w:r w:rsidR="0033377E">
        <w:rPr>
          <w:rFonts w:ascii="Times New Roman" w:hAnsi="Times New Roman"/>
          <w:sz w:val="24"/>
          <w:szCs w:val="24"/>
        </w:rPr>
        <w:t>;</w:t>
      </w:r>
    </w:p>
    <w:p w:rsidR="0033377E" w:rsidRDefault="009A6DF2" w:rsidP="0033377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</w:t>
      </w:r>
      <w:r>
        <w:rPr>
          <w:rFonts w:ascii="Times New Roman" w:eastAsiaTheme="minorHAnsi" w:hAnsi="Times New Roman"/>
          <w:sz w:val="24"/>
          <w:szCs w:val="24"/>
        </w:rPr>
        <w:t>роцент сокращения кредиторской задолженности по бюджетным обязательствам прошлых отчетных периодов</w:t>
      </w:r>
      <w:r>
        <w:rPr>
          <w:rFonts w:ascii="Times New Roman" w:hAnsi="Times New Roman"/>
          <w:sz w:val="24"/>
          <w:szCs w:val="24"/>
        </w:rPr>
        <w:t>.</w:t>
      </w:r>
    </w:p>
    <w:p w:rsidR="00264CBE" w:rsidRDefault="009A6DF2" w:rsidP="0033377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A6DF2">
        <w:rPr>
          <w:rFonts w:ascii="Times New Roman" w:hAnsi="Times New Roman"/>
          <w:sz w:val="24"/>
          <w:szCs w:val="24"/>
        </w:rPr>
        <w:t>Сведения о целевых индикаторах муниципальной программы и их планируемых значениях</w:t>
      </w:r>
      <w:r w:rsidRPr="000F3BDF">
        <w:rPr>
          <w:rFonts w:ascii="Times New Roman" w:hAnsi="Times New Roman"/>
          <w:sz w:val="24"/>
          <w:szCs w:val="24"/>
        </w:rPr>
        <w:t xml:space="preserve"> </w:t>
      </w:r>
      <w:r w:rsidR="003C3072" w:rsidRPr="000F3BDF">
        <w:rPr>
          <w:rFonts w:ascii="Times New Roman" w:hAnsi="Times New Roman"/>
          <w:sz w:val="24"/>
          <w:szCs w:val="24"/>
        </w:rPr>
        <w:t xml:space="preserve">на 2015 – 2017 гг. приведены в форме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3C3072" w:rsidRPr="000F3BDF">
        <w:rPr>
          <w:rFonts w:ascii="Times New Roman" w:hAnsi="Times New Roman"/>
          <w:sz w:val="24"/>
          <w:szCs w:val="24"/>
        </w:rPr>
        <w:t xml:space="preserve">1 приложения № 1 к </w:t>
      </w:r>
      <w:r w:rsidR="0033377E">
        <w:rPr>
          <w:rFonts w:ascii="Times New Roman" w:hAnsi="Times New Roman"/>
          <w:sz w:val="24"/>
          <w:szCs w:val="24"/>
        </w:rPr>
        <w:t xml:space="preserve">настоящей </w:t>
      </w:r>
      <w:r w:rsidR="003C3072" w:rsidRPr="000F3BDF">
        <w:rPr>
          <w:rFonts w:ascii="Times New Roman" w:hAnsi="Times New Roman"/>
          <w:sz w:val="24"/>
          <w:szCs w:val="24"/>
        </w:rPr>
        <w:t xml:space="preserve">программе. </w:t>
      </w:r>
      <w:r w:rsidRPr="009A6DF2">
        <w:rPr>
          <w:rFonts w:ascii="Times New Roman" w:hAnsi="Times New Roman"/>
          <w:sz w:val="24"/>
          <w:szCs w:val="24"/>
        </w:rPr>
        <w:t>Методика расчета целевых индикаторов</w:t>
      </w:r>
      <w:r w:rsidR="003C3072" w:rsidRPr="000F3BDF">
        <w:rPr>
          <w:rFonts w:ascii="Times New Roman" w:hAnsi="Times New Roman"/>
          <w:sz w:val="24"/>
          <w:szCs w:val="24"/>
        </w:rPr>
        <w:t xml:space="preserve"> </w:t>
      </w:r>
      <w:r w:rsidR="0033377E">
        <w:rPr>
          <w:rFonts w:ascii="Times New Roman" w:hAnsi="Times New Roman"/>
          <w:sz w:val="24"/>
          <w:szCs w:val="24"/>
        </w:rPr>
        <w:t xml:space="preserve">приведена </w:t>
      </w:r>
      <w:r w:rsidR="003C3072" w:rsidRPr="000F3BDF">
        <w:rPr>
          <w:rFonts w:ascii="Times New Roman" w:hAnsi="Times New Roman"/>
          <w:sz w:val="24"/>
          <w:szCs w:val="24"/>
        </w:rPr>
        <w:t xml:space="preserve">в форме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3C3072" w:rsidRPr="000F3BDF">
        <w:rPr>
          <w:rFonts w:ascii="Times New Roman" w:hAnsi="Times New Roman"/>
          <w:sz w:val="24"/>
          <w:szCs w:val="24"/>
        </w:rPr>
        <w:t xml:space="preserve">2 приложения № 2 к </w:t>
      </w:r>
      <w:r w:rsidR="00441472">
        <w:rPr>
          <w:rFonts w:ascii="Times New Roman" w:hAnsi="Times New Roman"/>
          <w:sz w:val="24"/>
          <w:szCs w:val="24"/>
        </w:rPr>
        <w:t>настоящей программе</w:t>
      </w:r>
      <w:r w:rsidR="003C3072" w:rsidRPr="000F3BDF">
        <w:rPr>
          <w:rFonts w:ascii="Times New Roman" w:hAnsi="Times New Roman"/>
          <w:sz w:val="24"/>
          <w:szCs w:val="24"/>
        </w:rPr>
        <w:t>.</w:t>
      </w:r>
    </w:p>
    <w:p w:rsidR="00264CBE" w:rsidRDefault="00264CBE" w:rsidP="00C46DBC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64CBE" w:rsidRDefault="003C3072" w:rsidP="00C46DBC">
      <w:pPr>
        <w:pStyle w:val="ConsPlusNormal"/>
        <w:ind w:firstLine="709"/>
        <w:jc w:val="center"/>
        <w:outlineLvl w:val="1"/>
        <w:rPr>
          <w:rFonts w:ascii="Times New Roman" w:eastAsiaTheme="minorHAnsi" w:hAnsi="Times New Roman"/>
          <w:b/>
          <w:sz w:val="24"/>
          <w:szCs w:val="24"/>
        </w:rPr>
      </w:pPr>
      <w:r w:rsidRPr="001A79F1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1A79F1" w:rsidRPr="001A79F1">
        <w:rPr>
          <w:rFonts w:ascii="Times New Roman" w:eastAsiaTheme="minorHAnsi" w:hAnsi="Times New Roman"/>
          <w:b/>
          <w:sz w:val="24"/>
          <w:szCs w:val="24"/>
        </w:rPr>
        <w:t>Срок реализации программы</w:t>
      </w:r>
    </w:p>
    <w:p w:rsidR="00EE3CE8" w:rsidRPr="00EE3CE8" w:rsidRDefault="00EE3CE8" w:rsidP="00C46DBC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bCs/>
          <w:sz w:val="10"/>
          <w:szCs w:val="10"/>
        </w:rPr>
      </w:pPr>
    </w:p>
    <w:p w:rsidR="00264CBE" w:rsidRDefault="003C3072" w:rsidP="00C46DB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Срок реализации  программы: 2015 - 2017 годы.</w:t>
      </w:r>
    </w:p>
    <w:p w:rsidR="00264CBE" w:rsidRDefault="00264CBE" w:rsidP="00C46DB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4CBE" w:rsidRDefault="00E44DFC" w:rsidP="00C46DBC">
      <w:pPr>
        <w:pStyle w:val="ConsPlusNormal"/>
        <w:ind w:firstLine="709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E44DFC">
        <w:rPr>
          <w:rFonts w:ascii="Times New Roman" w:eastAsiaTheme="minorHAnsi" w:hAnsi="Times New Roman"/>
          <w:b/>
          <w:sz w:val="24"/>
          <w:szCs w:val="24"/>
        </w:rPr>
        <w:t>5. Характеристика основных мероприятий программы</w:t>
      </w:r>
    </w:p>
    <w:p w:rsidR="00EE3CE8" w:rsidRPr="00EE3CE8" w:rsidRDefault="00EE3CE8" w:rsidP="00C46DBC">
      <w:pPr>
        <w:pStyle w:val="ConsPlusNormal"/>
        <w:ind w:firstLine="709"/>
        <w:jc w:val="center"/>
        <w:rPr>
          <w:rFonts w:ascii="Times New Roman" w:eastAsiaTheme="minorHAnsi" w:hAnsi="Times New Roman"/>
          <w:b/>
          <w:sz w:val="10"/>
          <w:szCs w:val="10"/>
        </w:rPr>
      </w:pPr>
    </w:p>
    <w:p w:rsidR="0033377E" w:rsidRDefault="002D1E21" w:rsidP="00333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Реализация программы осуществляется посредством исполнения следующих </w:t>
      </w:r>
      <w:r w:rsidR="00497AD5">
        <w:rPr>
          <w:rFonts w:ascii="Times New Roman" w:eastAsiaTheme="minorHAnsi" w:hAnsi="Times New Roman"/>
          <w:sz w:val="24"/>
          <w:szCs w:val="24"/>
        </w:rPr>
        <w:t xml:space="preserve">основных </w:t>
      </w:r>
      <w:r>
        <w:rPr>
          <w:rFonts w:ascii="Times New Roman" w:eastAsiaTheme="minorHAnsi" w:hAnsi="Times New Roman"/>
          <w:sz w:val="24"/>
          <w:szCs w:val="24"/>
        </w:rPr>
        <w:t>мероприятий:</w:t>
      </w:r>
    </w:p>
    <w:p w:rsidR="0033377E" w:rsidRDefault="003C3072" w:rsidP="00333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lastRenderedPageBreak/>
        <w:t xml:space="preserve">1. Обеспечение функционирования спортивных сооружений, находящихся в муниципальной собственности. На данных спортивных объектах проходят игры и тренировки не только профессиональных команд по хоккею, футболу, регби, но и тренировки спортивных команд специализированных детско-юношеских спортивных школ и городские спортивные мероприятия.                                                                            </w:t>
      </w:r>
    </w:p>
    <w:p w:rsidR="00264CBE" w:rsidRPr="0033377E" w:rsidRDefault="003C3072" w:rsidP="003337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>Для проведения данного мероприятия  обеспечивается готовность муниципальных спортивных объектов:  Дворца спорта Кузнецких металлургов, Центральной малой ледовой арены, Малой ледовой арены в Новоильинском районе, футбольного стадиона</w:t>
      </w:r>
      <w:r w:rsidR="0033377E">
        <w:rPr>
          <w:rFonts w:ascii="Times New Roman" w:hAnsi="Times New Roman"/>
          <w:sz w:val="24"/>
          <w:szCs w:val="24"/>
        </w:rPr>
        <w:t xml:space="preserve"> </w:t>
      </w:r>
      <w:r w:rsidRPr="000F3BDF">
        <w:rPr>
          <w:rFonts w:ascii="Times New Roman" w:hAnsi="Times New Roman"/>
          <w:sz w:val="24"/>
          <w:szCs w:val="24"/>
        </w:rPr>
        <w:t>«Металлург», футбольного стадиона «</w:t>
      </w:r>
      <w:proofErr w:type="spellStart"/>
      <w:r w:rsidRPr="000F3BDF">
        <w:rPr>
          <w:rFonts w:ascii="Times New Roman" w:hAnsi="Times New Roman"/>
          <w:sz w:val="24"/>
          <w:szCs w:val="24"/>
        </w:rPr>
        <w:t>Запсибовец</w:t>
      </w:r>
      <w:proofErr w:type="spellEnd"/>
      <w:r w:rsidRPr="000F3BDF">
        <w:rPr>
          <w:rFonts w:ascii="Times New Roman" w:hAnsi="Times New Roman"/>
          <w:sz w:val="24"/>
          <w:szCs w:val="24"/>
        </w:rPr>
        <w:t>», футбольного стадиона по ул. Ленина, 103 к играм Чемпионата России по хоккею, футболу, регби.</w:t>
      </w:r>
    </w:p>
    <w:p w:rsidR="0033377E" w:rsidRDefault="003C3072" w:rsidP="003337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 2. Организация и проведение физкультурно-оздоровительных, спортивно-массовых мероприятий. Данное мероприятие является ключевым мероприятием, направленным на системное развитие физической культуры и спорта в городе Новокузнецке, поддержку некоммерческих соревнований среди ветеранов, инвалидов, участие сборных команд города в областных соревнованиях, проведение районных спортивных соревнований среди жителей города, проведение на территории города общероссийских соревнований, обеспечивающих повышение имиджа города, рост спортивного мастерства спортсменов.</w:t>
      </w:r>
    </w:p>
    <w:p w:rsidR="00264CBE" w:rsidRDefault="003C3072" w:rsidP="003337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>3. Обеспечение деятельности Комитета по реализации программы. Запланировано содержание аппарата Комитета в пределах бюджетных ассигнований, запланированных в местном бюджете на плановый период 2015-2017 год</w:t>
      </w:r>
      <w:r w:rsidR="0033377E">
        <w:rPr>
          <w:rFonts w:ascii="Times New Roman" w:hAnsi="Times New Roman"/>
          <w:sz w:val="24"/>
          <w:szCs w:val="24"/>
        </w:rPr>
        <w:t>ов</w:t>
      </w:r>
      <w:r w:rsidRPr="000F3BDF">
        <w:rPr>
          <w:rFonts w:ascii="Times New Roman" w:hAnsi="Times New Roman"/>
          <w:sz w:val="24"/>
          <w:szCs w:val="24"/>
        </w:rPr>
        <w:t>.</w:t>
      </w:r>
    </w:p>
    <w:p w:rsidR="00264CBE" w:rsidRDefault="003C3072" w:rsidP="0033377E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Для реализации  мероприятий программы на территории города Новокузнецка предусмотрено:</w:t>
      </w:r>
    </w:p>
    <w:p w:rsidR="00264CBE" w:rsidRDefault="003C3072" w:rsidP="003337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- проведение  международных и всероссийских турниров, региональных соревнований;</w:t>
      </w:r>
    </w:p>
    <w:p w:rsidR="00264CBE" w:rsidRDefault="003C3072" w:rsidP="003337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- организация и проведение смотров-конкурсов, форумов;</w:t>
      </w:r>
    </w:p>
    <w:p w:rsidR="00264CBE" w:rsidRDefault="003C3072" w:rsidP="003337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- научно-методическое и информационное обеспечение сфе</w:t>
      </w:r>
      <w:r w:rsidR="006103FE">
        <w:rPr>
          <w:rFonts w:ascii="Times New Roman" w:hAnsi="Times New Roman" w:cs="Times New Roman"/>
          <w:sz w:val="24"/>
          <w:szCs w:val="24"/>
        </w:rPr>
        <w:t>ры физической культуры и спорта</w:t>
      </w:r>
      <w:r w:rsidRPr="000F3BDF">
        <w:rPr>
          <w:rFonts w:ascii="Times New Roman" w:hAnsi="Times New Roman" w:cs="Times New Roman"/>
          <w:sz w:val="24"/>
          <w:szCs w:val="24"/>
        </w:rPr>
        <w:t>;</w:t>
      </w:r>
    </w:p>
    <w:p w:rsidR="00264CBE" w:rsidRDefault="003C3072" w:rsidP="003337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- организация и проведение спортивно-оздоровительной работы;</w:t>
      </w:r>
    </w:p>
    <w:p w:rsidR="00264CBE" w:rsidRDefault="003C3072" w:rsidP="00C46DBC">
      <w:pPr>
        <w:pStyle w:val="ConsPlusNormal"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-участие спортсменов города Новокузнецка  во всероссийских, межрегиональных мероприятиях по вопросам деятельности сферы физической культуры и спорта;</w:t>
      </w:r>
    </w:p>
    <w:p w:rsidR="00264CBE" w:rsidRDefault="003C3072" w:rsidP="00C46DB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- содействие в строительстве и реконструкции спортивных объектов на территории города Новокузнецка;</w:t>
      </w:r>
    </w:p>
    <w:p w:rsidR="00264CBE" w:rsidRDefault="003C3072" w:rsidP="00C46DB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       - другие мероприятия в сфере физической культуры и спорта, включая мероприятия по обеспечению безопасности в муниципальных учреждениях физической культуры и спорта. </w:t>
      </w:r>
    </w:p>
    <w:p w:rsidR="00264CBE" w:rsidRDefault="003C3072" w:rsidP="00C46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2D1E21">
        <w:rPr>
          <w:rFonts w:ascii="Times New Roman" w:eastAsiaTheme="minorHAnsi" w:hAnsi="Times New Roman"/>
          <w:sz w:val="24"/>
          <w:szCs w:val="24"/>
        </w:rPr>
        <w:t xml:space="preserve">Финансовое оздоровление в сфере </w:t>
      </w:r>
      <w:r w:rsidR="002D1E21">
        <w:rPr>
          <w:rFonts w:ascii="Times New Roman" w:hAnsi="Times New Roman"/>
          <w:sz w:val="24"/>
          <w:szCs w:val="24"/>
        </w:rPr>
        <w:t>физической культуры и массового спорта</w:t>
      </w:r>
      <w:r w:rsidR="002D1E21">
        <w:rPr>
          <w:rFonts w:ascii="Times New Roman" w:eastAsiaTheme="minorHAnsi" w:hAnsi="Times New Roman"/>
          <w:sz w:val="24"/>
          <w:szCs w:val="24"/>
        </w:rPr>
        <w:t xml:space="preserve"> Новокузнецкого городского округа.</w:t>
      </w:r>
    </w:p>
    <w:p w:rsidR="00264CBE" w:rsidRDefault="002D1E21" w:rsidP="003337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Данное мероприятие включает в себя расходы на погашение просроченной кредиторской задолженности по </w:t>
      </w:r>
      <w:r w:rsidR="0033377E">
        <w:rPr>
          <w:rFonts w:ascii="Times New Roman" w:eastAsiaTheme="minorHAnsi" w:hAnsi="Times New Roman"/>
          <w:sz w:val="24"/>
          <w:szCs w:val="24"/>
        </w:rPr>
        <w:t xml:space="preserve">бюджетным </w:t>
      </w:r>
      <w:r>
        <w:rPr>
          <w:rFonts w:ascii="Times New Roman" w:eastAsiaTheme="minorHAnsi" w:hAnsi="Times New Roman"/>
          <w:sz w:val="24"/>
          <w:szCs w:val="24"/>
        </w:rPr>
        <w:t>обязательствам прошлых лет.</w:t>
      </w:r>
    </w:p>
    <w:p w:rsidR="00264CBE" w:rsidRDefault="002D1E21" w:rsidP="0033377E">
      <w:pPr>
        <w:pStyle w:val="ConsPlusNormal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План программных мероприятий прив</w:t>
      </w:r>
      <w:r w:rsidR="0033377E">
        <w:rPr>
          <w:rFonts w:ascii="Times New Roman" w:eastAsiaTheme="minorHAnsi" w:hAnsi="Times New Roman"/>
          <w:sz w:val="24"/>
          <w:szCs w:val="24"/>
        </w:rPr>
        <w:t>еден</w:t>
      </w:r>
      <w:r>
        <w:rPr>
          <w:rFonts w:ascii="Times New Roman" w:eastAsiaTheme="minorHAnsi" w:hAnsi="Times New Roman"/>
          <w:sz w:val="24"/>
          <w:szCs w:val="24"/>
        </w:rPr>
        <w:t xml:space="preserve"> в </w:t>
      </w:r>
      <w:hyperlink r:id="rId17" w:history="1">
        <w:r w:rsidRPr="002D1E21">
          <w:rPr>
            <w:rFonts w:ascii="Times New Roman" w:eastAsiaTheme="minorHAnsi" w:hAnsi="Times New Roman"/>
            <w:sz w:val="24"/>
            <w:szCs w:val="24"/>
          </w:rPr>
          <w:t xml:space="preserve">форме </w:t>
        </w:r>
        <w:r w:rsidR="003C0C5A">
          <w:rPr>
            <w:rFonts w:ascii="Times New Roman" w:eastAsiaTheme="minorHAnsi" w:hAnsi="Times New Roman"/>
            <w:sz w:val="24"/>
            <w:szCs w:val="24"/>
          </w:rPr>
          <w:t>№</w:t>
        </w:r>
        <w:r w:rsidRPr="002D1E21">
          <w:rPr>
            <w:rFonts w:ascii="Times New Roman" w:eastAsiaTheme="minorHAnsi" w:hAnsi="Times New Roman"/>
            <w:sz w:val="24"/>
            <w:szCs w:val="24"/>
          </w:rPr>
          <w:t xml:space="preserve"> 3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приложения </w:t>
      </w:r>
      <w:r w:rsidR="003C0C5A">
        <w:rPr>
          <w:rFonts w:ascii="Times New Roman" w:eastAsiaTheme="minorHAnsi" w:hAnsi="Times New Roman"/>
          <w:sz w:val="24"/>
          <w:szCs w:val="24"/>
        </w:rPr>
        <w:t>№</w:t>
      </w:r>
      <w:r>
        <w:rPr>
          <w:rFonts w:ascii="Times New Roman" w:eastAsiaTheme="minorHAnsi" w:hAnsi="Times New Roman"/>
          <w:sz w:val="24"/>
          <w:szCs w:val="24"/>
        </w:rPr>
        <w:t xml:space="preserve"> 3 к настоящей программе.</w:t>
      </w:r>
    </w:p>
    <w:p w:rsidR="00264CBE" w:rsidRDefault="00264CBE" w:rsidP="00C46DB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4CBE" w:rsidRDefault="003C3072" w:rsidP="00C46DB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0F3BDF">
        <w:rPr>
          <w:rFonts w:ascii="Times New Roman" w:hAnsi="Times New Roman"/>
          <w:b/>
          <w:bCs/>
          <w:sz w:val="24"/>
          <w:szCs w:val="24"/>
        </w:rPr>
        <w:t>6. Обоснование финансового обеспечения реализации программы</w:t>
      </w:r>
    </w:p>
    <w:p w:rsidR="00EE3CE8" w:rsidRPr="00EE3CE8" w:rsidRDefault="00EE3CE8" w:rsidP="00C46DB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10"/>
          <w:szCs w:val="10"/>
        </w:rPr>
      </w:pPr>
    </w:p>
    <w:p w:rsidR="00264CBE" w:rsidRDefault="003C3072" w:rsidP="003337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1. Общий объем затрат  на реализацию программы на 2015-2017 годы составляет  </w:t>
      </w:r>
      <w:r w:rsidR="009B10E7">
        <w:rPr>
          <w:rFonts w:ascii="Times New Roman" w:hAnsi="Times New Roman"/>
          <w:sz w:val="24"/>
          <w:szCs w:val="24"/>
        </w:rPr>
        <w:t xml:space="preserve"> </w:t>
      </w:r>
      <w:r w:rsidR="003C0C5A">
        <w:rPr>
          <w:rFonts w:ascii="Times New Roman" w:hAnsi="Times New Roman"/>
          <w:sz w:val="24"/>
          <w:szCs w:val="24"/>
        </w:rPr>
        <w:t>234 781,4</w:t>
      </w:r>
      <w:r w:rsidR="009B10E7">
        <w:rPr>
          <w:rFonts w:ascii="Times New Roman" w:hAnsi="Times New Roman"/>
          <w:sz w:val="24"/>
          <w:szCs w:val="24"/>
        </w:rPr>
        <w:t xml:space="preserve">0 </w:t>
      </w:r>
      <w:r w:rsidRPr="000F3BDF">
        <w:rPr>
          <w:rFonts w:ascii="Times New Roman" w:hAnsi="Times New Roman"/>
          <w:sz w:val="24"/>
          <w:szCs w:val="24"/>
        </w:rPr>
        <w:t>тыс</w:t>
      </w:r>
      <w:proofErr w:type="gramStart"/>
      <w:r w:rsidRPr="000F3BDF">
        <w:rPr>
          <w:rFonts w:ascii="Times New Roman" w:hAnsi="Times New Roman"/>
          <w:sz w:val="24"/>
          <w:szCs w:val="24"/>
        </w:rPr>
        <w:t>.р</w:t>
      </w:r>
      <w:proofErr w:type="gramEnd"/>
      <w:r w:rsidRPr="000F3BDF">
        <w:rPr>
          <w:rFonts w:ascii="Times New Roman" w:hAnsi="Times New Roman"/>
          <w:sz w:val="24"/>
          <w:szCs w:val="24"/>
        </w:rPr>
        <w:t>уб., из средств бюджета Новокузнецкого городского округа, в том числе:</w:t>
      </w:r>
    </w:p>
    <w:p w:rsidR="00264CBE" w:rsidRDefault="003C3072" w:rsidP="00C46D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ab/>
        <w:t xml:space="preserve">2015 год – </w:t>
      </w:r>
      <w:r w:rsidR="003C0C5A">
        <w:rPr>
          <w:rFonts w:ascii="Times New Roman" w:hAnsi="Times New Roman"/>
          <w:sz w:val="24"/>
          <w:szCs w:val="24"/>
        </w:rPr>
        <w:t>78 253,80</w:t>
      </w:r>
      <w:r w:rsidR="009B10E7">
        <w:rPr>
          <w:rFonts w:ascii="Times New Roman" w:hAnsi="Times New Roman"/>
          <w:sz w:val="24"/>
          <w:szCs w:val="24"/>
        </w:rPr>
        <w:t xml:space="preserve"> </w:t>
      </w:r>
      <w:r w:rsidRPr="000F3BDF">
        <w:rPr>
          <w:rFonts w:ascii="Times New Roman" w:hAnsi="Times New Roman"/>
          <w:sz w:val="24"/>
          <w:szCs w:val="24"/>
        </w:rPr>
        <w:t>тыс</w:t>
      </w:r>
      <w:proofErr w:type="gramStart"/>
      <w:r w:rsidRPr="000F3BDF">
        <w:rPr>
          <w:rFonts w:ascii="Times New Roman" w:hAnsi="Times New Roman"/>
          <w:sz w:val="24"/>
          <w:szCs w:val="24"/>
        </w:rPr>
        <w:t>.р</w:t>
      </w:r>
      <w:proofErr w:type="gramEnd"/>
      <w:r w:rsidRPr="000F3BDF">
        <w:rPr>
          <w:rFonts w:ascii="Times New Roman" w:hAnsi="Times New Roman"/>
          <w:sz w:val="24"/>
          <w:szCs w:val="24"/>
        </w:rPr>
        <w:t xml:space="preserve">уб.; </w:t>
      </w:r>
    </w:p>
    <w:p w:rsidR="00264CBE" w:rsidRDefault="003C3072" w:rsidP="00C46D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ab/>
        <w:t xml:space="preserve">2016 год – </w:t>
      </w:r>
      <w:r w:rsidR="003C0C5A">
        <w:rPr>
          <w:rFonts w:ascii="Times New Roman" w:hAnsi="Times New Roman"/>
          <w:sz w:val="24"/>
          <w:szCs w:val="24"/>
        </w:rPr>
        <w:t>78 263,80</w:t>
      </w:r>
      <w:r w:rsidRPr="000F3BDF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0F3BDF">
        <w:rPr>
          <w:rFonts w:ascii="Times New Roman" w:hAnsi="Times New Roman"/>
          <w:sz w:val="24"/>
          <w:szCs w:val="24"/>
        </w:rPr>
        <w:t>.р</w:t>
      </w:r>
      <w:proofErr w:type="gramEnd"/>
      <w:r w:rsidRPr="000F3BDF">
        <w:rPr>
          <w:rFonts w:ascii="Times New Roman" w:hAnsi="Times New Roman"/>
          <w:sz w:val="24"/>
          <w:szCs w:val="24"/>
        </w:rPr>
        <w:t>уб.;</w:t>
      </w:r>
    </w:p>
    <w:p w:rsidR="00264CBE" w:rsidRDefault="003C3072" w:rsidP="00C46D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ab/>
        <w:t xml:space="preserve">2017 год – </w:t>
      </w:r>
      <w:r w:rsidR="003C0C5A">
        <w:rPr>
          <w:rFonts w:ascii="Times New Roman" w:hAnsi="Times New Roman"/>
          <w:sz w:val="24"/>
          <w:szCs w:val="24"/>
        </w:rPr>
        <w:t>78 263,80</w:t>
      </w:r>
      <w:r w:rsidR="009B10E7">
        <w:rPr>
          <w:rFonts w:ascii="Times New Roman" w:hAnsi="Times New Roman"/>
          <w:sz w:val="24"/>
          <w:szCs w:val="24"/>
        </w:rPr>
        <w:t xml:space="preserve"> </w:t>
      </w:r>
      <w:r w:rsidRPr="000F3BDF">
        <w:rPr>
          <w:rFonts w:ascii="Times New Roman" w:hAnsi="Times New Roman"/>
          <w:sz w:val="24"/>
          <w:szCs w:val="24"/>
        </w:rPr>
        <w:t>тыс</w:t>
      </w:r>
      <w:proofErr w:type="gramStart"/>
      <w:r w:rsidRPr="000F3BDF">
        <w:rPr>
          <w:rFonts w:ascii="Times New Roman" w:hAnsi="Times New Roman"/>
          <w:sz w:val="24"/>
          <w:szCs w:val="24"/>
        </w:rPr>
        <w:t>.р</w:t>
      </w:r>
      <w:proofErr w:type="gramEnd"/>
      <w:r w:rsidRPr="000F3BDF">
        <w:rPr>
          <w:rFonts w:ascii="Times New Roman" w:hAnsi="Times New Roman"/>
          <w:sz w:val="24"/>
          <w:szCs w:val="24"/>
        </w:rPr>
        <w:t>уб.</w:t>
      </w:r>
    </w:p>
    <w:p w:rsidR="00264CBE" w:rsidRDefault="00A02728" w:rsidP="003337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A02728">
        <w:rPr>
          <w:rFonts w:ascii="Times New Roman" w:eastAsiaTheme="minorHAnsi" w:hAnsi="Times New Roman"/>
          <w:bCs/>
          <w:sz w:val="24"/>
          <w:szCs w:val="24"/>
        </w:rPr>
        <w:lastRenderedPageBreak/>
        <w:t>Информация о распределении планируемых расходов на реализацию мероприятий программы</w:t>
      </w:r>
      <w:r w:rsidR="003C0C5A">
        <w:rPr>
          <w:rFonts w:ascii="Times New Roman" w:eastAsiaTheme="minorHAnsi" w:hAnsi="Times New Roman"/>
          <w:bCs/>
          <w:sz w:val="24"/>
          <w:szCs w:val="24"/>
        </w:rPr>
        <w:t>, с учетом утвержденного решения о местном бюджете,</w:t>
      </w:r>
      <w:r w:rsidRPr="00A02728">
        <w:rPr>
          <w:rFonts w:ascii="Times New Roman" w:eastAsiaTheme="minorHAnsi" w:hAnsi="Times New Roman"/>
          <w:bCs/>
          <w:sz w:val="24"/>
          <w:szCs w:val="24"/>
        </w:rPr>
        <w:t xml:space="preserve"> представлена в </w:t>
      </w:r>
      <w:hyperlink r:id="rId18" w:history="1">
        <w:r w:rsidRPr="00A02728">
          <w:rPr>
            <w:rFonts w:ascii="Times New Roman" w:eastAsiaTheme="minorHAnsi" w:hAnsi="Times New Roman"/>
            <w:bCs/>
            <w:sz w:val="24"/>
            <w:szCs w:val="24"/>
          </w:rPr>
          <w:t xml:space="preserve">форме </w:t>
        </w:r>
        <w:r w:rsidR="003C0C5A">
          <w:rPr>
            <w:rFonts w:ascii="Times New Roman" w:eastAsiaTheme="minorHAnsi" w:hAnsi="Times New Roman"/>
            <w:bCs/>
            <w:sz w:val="24"/>
            <w:szCs w:val="24"/>
          </w:rPr>
          <w:t>№</w:t>
        </w:r>
        <w:r w:rsidRPr="00A02728">
          <w:rPr>
            <w:rFonts w:ascii="Times New Roman" w:eastAsiaTheme="minorHAnsi" w:hAnsi="Times New Roman"/>
            <w:bCs/>
            <w:sz w:val="24"/>
            <w:szCs w:val="24"/>
          </w:rPr>
          <w:t xml:space="preserve"> 4</w:t>
        </w:r>
      </w:hyperlink>
      <w:r w:rsidRPr="00A02728">
        <w:rPr>
          <w:rFonts w:ascii="Times New Roman" w:eastAsiaTheme="minorHAnsi" w:hAnsi="Times New Roman"/>
          <w:bCs/>
          <w:sz w:val="24"/>
          <w:szCs w:val="24"/>
        </w:rPr>
        <w:t xml:space="preserve"> приложения </w:t>
      </w:r>
      <w:r w:rsidR="003C0C5A">
        <w:rPr>
          <w:rFonts w:ascii="Times New Roman" w:eastAsiaTheme="minorHAnsi" w:hAnsi="Times New Roman"/>
          <w:bCs/>
          <w:sz w:val="24"/>
          <w:szCs w:val="24"/>
        </w:rPr>
        <w:t>№</w:t>
      </w:r>
      <w:r w:rsidRPr="00A02728">
        <w:rPr>
          <w:rFonts w:ascii="Times New Roman" w:eastAsiaTheme="minorHAnsi" w:hAnsi="Times New Roman"/>
          <w:bCs/>
          <w:sz w:val="24"/>
          <w:szCs w:val="24"/>
        </w:rPr>
        <w:t xml:space="preserve"> 4 к настоящей программе.</w:t>
      </w:r>
    </w:p>
    <w:p w:rsidR="0033377E" w:rsidRDefault="0033377E" w:rsidP="003337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264CBE" w:rsidRDefault="003C3072" w:rsidP="00C46DB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3BDF">
        <w:rPr>
          <w:rFonts w:ascii="Times New Roman" w:hAnsi="Times New Roman" w:cs="Times New Roman"/>
          <w:b/>
          <w:bCs/>
          <w:sz w:val="24"/>
          <w:szCs w:val="24"/>
        </w:rPr>
        <w:t>7. Ожидаемые результаты реализации  программы</w:t>
      </w:r>
    </w:p>
    <w:p w:rsidR="00EE3CE8" w:rsidRPr="00EE3CE8" w:rsidRDefault="00EE3CE8" w:rsidP="00C46DB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:rsidR="0033377E" w:rsidRDefault="003C3072" w:rsidP="0033377E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Реализация поставленной цели и решение задач программы способствует развитию человеческого потенциала, укреплению здоровья нации, развитию на территории города  Новокузнецка физической культуры и спорта, успешному выступлению спортивных сборных команд Кемеровской области на всероссийских  спортивных соревнованиях, первенствах Мира и Европы.</w:t>
      </w:r>
    </w:p>
    <w:p w:rsidR="00264CBE" w:rsidRPr="0033377E" w:rsidRDefault="0033377E" w:rsidP="0033377E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К концу реализации программы будут достигнуты следующие результаты: </w:t>
      </w:r>
      <w:r w:rsidR="00F200EC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264CBE" w:rsidRDefault="003C3072" w:rsidP="0033377E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 1. Доля  населения города,  систематически занимающегося физической культурой и спортом, в общей численности населения, достигнет 34,56%;</w:t>
      </w:r>
    </w:p>
    <w:p w:rsidR="00264CBE" w:rsidRDefault="003C3072" w:rsidP="0033377E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2. Отсутствие срывов официальных соревнований из-за неготовности муниципальных спортивных сооружений   из общего числа запланированных спортивных мероприятий;</w:t>
      </w:r>
    </w:p>
    <w:p w:rsidR="00264CBE" w:rsidRDefault="003C3072" w:rsidP="00EE3CE8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 xml:space="preserve">3.Численность населения, принявшего участие в оздоровительных и спортивно-массовых мероприятиях,  ожидается </w:t>
      </w:r>
      <w:r w:rsidR="00EE3CE8">
        <w:rPr>
          <w:rFonts w:ascii="Times New Roman" w:hAnsi="Times New Roman" w:cs="Times New Roman"/>
          <w:sz w:val="24"/>
          <w:szCs w:val="24"/>
        </w:rPr>
        <w:t xml:space="preserve">на уровне </w:t>
      </w:r>
      <w:r w:rsidRPr="000F3BDF">
        <w:rPr>
          <w:rFonts w:ascii="Times New Roman" w:hAnsi="Times New Roman" w:cs="Times New Roman"/>
          <w:sz w:val="24"/>
          <w:szCs w:val="24"/>
        </w:rPr>
        <w:t>61 000 человек в год</w:t>
      </w:r>
      <w:r w:rsidR="00EE3CE8">
        <w:rPr>
          <w:rFonts w:ascii="Times New Roman" w:hAnsi="Times New Roman" w:cs="Times New Roman"/>
          <w:sz w:val="24"/>
          <w:szCs w:val="24"/>
        </w:rPr>
        <w:t>;</w:t>
      </w:r>
    </w:p>
    <w:p w:rsidR="00264CBE" w:rsidRDefault="003C3072" w:rsidP="00EE3CE8">
      <w:pPr>
        <w:pStyle w:val="ConsPlusCell"/>
        <w:widowControl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F200EC">
        <w:rPr>
          <w:rFonts w:ascii="Times New Roman" w:eastAsiaTheme="minorHAnsi" w:hAnsi="Times New Roman"/>
          <w:sz w:val="24"/>
          <w:szCs w:val="24"/>
        </w:rPr>
        <w:t>Снижение кредиторской задолженности по бюджетным обязательствам прошлых отчетных периодов на 100%.</w:t>
      </w:r>
    </w:p>
    <w:p w:rsidR="00264CBE" w:rsidRPr="00EE3CE8" w:rsidRDefault="00264CBE" w:rsidP="00C46DB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264CBE" w:rsidRDefault="003C3072" w:rsidP="00C46DB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0F3BDF">
        <w:rPr>
          <w:rFonts w:ascii="Times New Roman" w:hAnsi="Times New Roman"/>
          <w:b/>
          <w:bCs/>
          <w:sz w:val="24"/>
          <w:szCs w:val="24"/>
        </w:rPr>
        <w:t>8. Система управления программой</w:t>
      </w:r>
    </w:p>
    <w:p w:rsidR="00EE3CE8" w:rsidRPr="00EE3CE8" w:rsidRDefault="00EE3CE8" w:rsidP="00C46DB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10"/>
          <w:szCs w:val="10"/>
        </w:rPr>
      </w:pPr>
    </w:p>
    <w:p w:rsidR="00264CBE" w:rsidRDefault="003C0C5A" w:rsidP="00EE3CE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C3072" w:rsidRPr="000F3BDF">
        <w:rPr>
          <w:rFonts w:ascii="Times New Roman" w:hAnsi="Times New Roman"/>
          <w:sz w:val="24"/>
          <w:szCs w:val="24"/>
        </w:rPr>
        <w:t xml:space="preserve">Реализацию программы осуществляет ответственный исполнитель (координатор) – Комитет и соисполнители программных мероприятий: </w:t>
      </w:r>
    </w:p>
    <w:p w:rsidR="00264CBE" w:rsidRDefault="003C3072" w:rsidP="00C46DB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Администрация Центрального района;</w:t>
      </w:r>
    </w:p>
    <w:p w:rsidR="00264CBE" w:rsidRDefault="003C3072" w:rsidP="00C46DB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Администрация Куйбышевского района;</w:t>
      </w:r>
    </w:p>
    <w:p w:rsidR="00264CBE" w:rsidRDefault="003C3072" w:rsidP="00C46DB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Администрация Кузнецкого района;</w:t>
      </w:r>
    </w:p>
    <w:p w:rsidR="00264CBE" w:rsidRDefault="003C3072" w:rsidP="00C46DB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Администрация Орджоникидзевского района;</w:t>
      </w:r>
    </w:p>
    <w:p w:rsidR="00264CBE" w:rsidRDefault="003C3072" w:rsidP="00C46DB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Администрация Заводского района;</w:t>
      </w:r>
    </w:p>
    <w:p w:rsidR="00264CBE" w:rsidRDefault="003C3072" w:rsidP="00C46D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>Администрация Новоильинского района.</w:t>
      </w:r>
    </w:p>
    <w:p w:rsidR="00264CBE" w:rsidRDefault="003C3072" w:rsidP="00EE3CE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Для обеспечения мониторинга, анализа текущей реализации и </w:t>
      </w:r>
      <w:proofErr w:type="gramStart"/>
      <w:r w:rsidRPr="000F3BDF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0F3BDF">
        <w:rPr>
          <w:rFonts w:ascii="Times New Roman" w:hAnsi="Times New Roman"/>
          <w:sz w:val="24"/>
          <w:szCs w:val="24"/>
        </w:rPr>
        <w:t xml:space="preserve"> ходом реализации программы соисполнители предоставляют ежеквартальную отчетность о реализации мероприятий в срок до 15 числа, месяца следующего за отчетным кварталом в Комитет.</w:t>
      </w:r>
    </w:p>
    <w:p w:rsidR="00264CBE" w:rsidRDefault="003C3072" w:rsidP="00EE3CE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 Комитет ежеквартально предоставляет в отдел экономики Управления экономического развития, промышленности и инвестиций администрации города Новокузнецка отчет о реализации программы в срок до 20 числа месяца, следующего за отчетным кварталом.</w:t>
      </w:r>
    </w:p>
    <w:p w:rsidR="00264CBE" w:rsidRDefault="003C3072" w:rsidP="00EE3C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Соисполнители программы предоставляют в Комитет годовые отчеты в части реализации своих мероприятий в срок до 20 февраля года, следующего за </w:t>
      </w:r>
      <w:proofErr w:type="gramStart"/>
      <w:r w:rsidRPr="000F3BDF">
        <w:rPr>
          <w:rFonts w:ascii="Times New Roman" w:hAnsi="Times New Roman"/>
          <w:sz w:val="24"/>
          <w:szCs w:val="24"/>
        </w:rPr>
        <w:t>отчетным</w:t>
      </w:r>
      <w:proofErr w:type="gramEnd"/>
      <w:r w:rsidRPr="000F3BDF">
        <w:rPr>
          <w:rFonts w:ascii="Times New Roman" w:hAnsi="Times New Roman"/>
          <w:sz w:val="24"/>
          <w:szCs w:val="24"/>
        </w:rPr>
        <w:t>.</w:t>
      </w:r>
    </w:p>
    <w:p w:rsidR="00264CBE" w:rsidRDefault="003C3072" w:rsidP="00EE3C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Годовой отчет о реализации программы Комитет предоставляет директору программы  и в отдел экономики Управления экономического развития, промышленности и инвестиций администрации города Новокузнецка ежегодно в срок до 1 марта года, следующего за </w:t>
      </w:r>
      <w:proofErr w:type="gramStart"/>
      <w:r w:rsidRPr="000F3BDF">
        <w:rPr>
          <w:rFonts w:ascii="Times New Roman" w:hAnsi="Times New Roman"/>
          <w:sz w:val="24"/>
          <w:szCs w:val="24"/>
        </w:rPr>
        <w:t>отчетным</w:t>
      </w:r>
      <w:proofErr w:type="gramEnd"/>
      <w:r w:rsidRPr="000F3BDF">
        <w:rPr>
          <w:rFonts w:ascii="Times New Roman" w:hAnsi="Times New Roman"/>
          <w:sz w:val="24"/>
          <w:szCs w:val="24"/>
        </w:rPr>
        <w:t xml:space="preserve">. </w:t>
      </w:r>
    </w:p>
    <w:p w:rsidR="00264CBE" w:rsidRDefault="003C3072" w:rsidP="00EE3C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Директор программы в срок до 15 апреля года, следующего </w:t>
      </w:r>
      <w:proofErr w:type="gramStart"/>
      <w:r w:rsidRPr="000F3BDF">
        <w:rPr>
          <w:rFonts w:ascii="Times New Roman" w:hAnsi="Times New Roman"/>
          <w:sz w:val="24"/>
          <w:szCs w:val="24"/>
        </w:rPr>
        <w:t>за</w:t>
      </w:r>
      <w:proofErr w:type="gramEnd"/>
      <w:r w:rsidRPr="000F3BD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F3BDF">
        <w:rPr>
          <w:rFonts w:ascii="Times New Roman" w:hAnsi="Times New Roman"/>
          <w:sz w:val="24"/>
          <w:szCs w:val="24"/>
        </w:rPr>
        <w:t>отчетным</w:t>
      </w:r>
      <w:proofErr w:type="gramEnd"/>
      <w:r w:rsidRPr="000F3BDF">
        <w:rPr>
          <w:rFonts w:ascii="Times New Roman" w:hAnsi="Times New Roman"/>
          <w:sz w:val="24"/>
          <w:szCs w:val="24"/>
        </w:rPr>
        <w:t>, на основании сведений, содержащихся в годовом отчете, представляет Главе города Новокузнецка выводы о ходе реализации программы и ее эффективности за отчетный период в виде аналитической записки.</w:t>
      </w:r>
    </w:p>
    <w:p w:rsidR="003C3072" w:rsidRPr="000F3BDF" w:rsidRDefault="003C3072" w:rsidP="00C46D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C3072" w:rsidRPr="000F3BDF" w:rsidRDefault="003C3072" w:rsidP="00C46D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C3072" w:rsidRPr="000F3BDF" w:rsidRDefault="00DE2B1E" w:rsidP="00C46DBC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и.о. </w:t>
      </w:r>
      <w:r w:rsidR="003C3072" w:rsidRPr="000F3BDF">
        <w:rPr>
          <w:rFonts w:ascii="Times New Roman" w:hAnsi="Times New Roman"/>
          <w:sz w:val="24"/>
          <w:szCs w:val="24"/>
        </w:rPr>
        <w:t>Заместител</w:t>
      </w:r>
      <w:r>
        <w:rPr>
          <w:rFonts w:ascii="Times New Roman" w:hAnsi="Times New Roman"/>
          <w:sz w:val="24"/>
          <w:szCs w:val="24"/>
        </w:rPr>
        <w:t>я</w:t>
      </w:r>
      <w:r w:rsidR="003C3072" w:rsidRPr="000F3BDF">
        <w:rPr>
          <w:rFonts w:ascii="Times New Roman" w:hAnsi="Times New Roman"/>
          <w:sz w:val="24"/>
          <w:szCs w:val="24"/>
        </w:rPr>
        <w:t xml:space="preserve"> Главы города</w:t>
      </w:r>
    </w:p>
    <w:p w:rsidR="003C3072" w:rsidRPr="000F3BDF" w:rsidRDefault="003C3072" w:rsidP="00C46DBC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4"/>
          <w:szCs w:val="24"/>
        </w:rPr>
        <w:sectPr w:rsidR="003C3072" w:rsidRPr="000F3BDF" w:rsidSect="00C46DBC">
          <w:headerReference w:type="default" r:id="rId1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0F3BDF">
        <w:rPr>
          <w:rFonts w:ascii="Times New Roman" w:hAnsi="Times New Roman"/>
          <w:sz w:val="24"/>
          <w:szCs w:val="24"/>
        </w:rPr>
        <w:t xml:space="preserve">по социальным вопросам                                         </w:t>
      </w:r>
      <w:r w:rsidR="00DE2B1E">
        <w:rPr>
          <w:rFonts w:ascii="Times New Roman" w:hAnsi="Times New Roman"/>
          <w:sz w:val="24"/>
          <w:szCs w:val="24"/>
        </w:rPr>
        <w:t xml:space="preserve">                         </w:t>
      </w:r>
      <w:r w:rsidRPr="000F3BDF">
        <w:rPr>
          <w:rFonts w:ascii="Times New Roman" w:hAnsi="Times New Roman"/>
          <w:sz w:val="24"/>
          <w:szCs w:val="24"/>
        </w:rPr>
        <w:t xml:space="preserve">   </w:t>
      </w:r>
      <w:r w:rsidR="00DE2B1E">
        <w:rPr>
          <w:rFonts w:ascii="Times New Roman" w:hAnsi="Times New Roman"/>
          <w:sz w:val="24"/>
          <w:szCs w:val="24"/>
        </w:rPr>
        <w:t>В</w:t>
      </w:r>
      <w:r w:rsidRPr="000F3BDF">
        <w:rPr>
          <w:rFonts w:ascii="Times New Roman" w:hAnsi="Times New Roman"/>
          <w:sz w:val="24"/>
          <w:szCs w:val="24"/>
        </w:rPr>
        <w:t>.</w:t>
      </w:r>
      <w:r w:rsidR="00DE2B1E">
        <w:rPr>
          <w:rFonts w:ascii="Times New Roman" w:hAnsi="Times New Roman"/>
          <w:sz w:val="24"/>
          <w:szCs w:val="24"/>
        </w:rPr>
        <w:t>В</w:t>
      </w:r>
      <w:r w:rsidRPr="000F3BD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DE2B1E">
        <w:rPr>
          <w:rFonts w:ascii="Times New Roman" w:hAnsi="Times New Roman"/>
          <w:sz w:val="24"/>
          <w:szCs w:val="24"/>
        </w:rPr>
        <w:t>Солоненко</w:t>
      </w:r>
      <w:proofErr w:type="spellEnd"/>
    </w:p>
    <w:p w:rsidR="00524E77" w:rsidRPr="000F3BDF" w:rsidRDefault="00524E77" w:rsidP="00524E77">
      <w:pPr>
        <w:shd w:val="clear" w:color="auto" w:fill="FFFFFF"/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524E77" w:rsidRPr="000F3BDF" w:rsidRDefault="00524E77" w:rsidP="00524E77">
      <w:pPr>
        <w:shd w:val="clear" w:color="auto" w:fill="FFFFFF"/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524E77" w:rsidRPr="000F3BDF" w:rsidRDefault="00524E77" w:rsidP="00524E7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«Развитие физической культуры и                                          массового спорта Новокузнецкого </w:t>
      </w:r>
    </w:p>
    <w:p w:rsidR="001D3CF0" w:rsidRPr="00FC2D4C" w:rsidRDefault="00524E77" w:rsidP="00524E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0F3BDF">
        <w:rPr>
          <w:rFonts w:ascii="Times New Roman" w:hAnsi="Times New Roman"/>
          <w:sz w:val="24"/>
          <w:szCs w:val="24"/>
        </w:rPr>
        <w:t>городского округа»</w:t>
      </w:r>
      <w:r w:rsidRPr="000F3BDF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</w:t>
      </w:r>
    </w:p>
    <w:p w:rsidR="001D3CF0" w:rsidRPr="00FC2D4C" w:rsidRDefault="001D3CF0" w:rsidP="001D3CF0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2AE">
        <w:rPr>
          <w:rFonts w:ascii="Times New Roman" w:hAnsi="Times New Roman" w:cs="Times New Roman"/>
          <w:b/>
          <w:sz w:val="24"/>
          <w:szCs w:val="24"/>
        </w:rPr>
        <w:t>Форма № 1 «Сведения о целевых индикаторах муниципальной программы и их планируемых значениях»</w:t>
      </w:r>
    </w:p>
    <w:p w:rsidR="001D3CF0" w:rsidRPr="00FC2D4C" w:rsidRDefault="001D3CF0" w:rsidP="001D3CF0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22"/>
        <w:gridCol w:w="3018"/>
        <w:gridCol w:w="1216"/>
        <w:gridCol w:w="1576"/>
        <w:gridCol w:w="1665"/>
        <w:gridCol w:w="1023"/>
        <w:gridCol w:w="1179"/>
        <w:gridCol w:w="975"/>
        <w:gridCol w:w="1128"/>
        <w:gridCol w:w="1380"/>
      </w:tblGrid>
      <w:tr w:rsidR="00242ADB" w:rsidRPr="00BF4302" w:rsidTr="0046726A">
        <w:trPr>
          <w:cantSplit/>
          <w:trHeight w:val="240"/>
        </w:trPr>
        <w:tc>
          <w:tcPr>
            <w:tcW w:w="444" w:type="pct"/>
            <w:vMerge w:val="restart"/>
            <w:vAlign w:val="center"/>
          </w:tcPr>
          <w:p w:rsidR="001D3CF0" w:rsidRPr="00BF4302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302">
              <w:rPr>
                <w:rFonts w:ascii="Times New Roman" w:hAnsi="Times New Roman" w:cs="Times New Roman"/>
                <w:sz w:val="24"/>
                <w:szCs w:val="24"/>
              </w:rPr>
              <w:t>№ целевого индикатора программы</w:t>
            </w:r>
          </w:p>
        </w:tc>
        <w:tc>
          <w:tcPr>
            <w:tcW w:w="1048" w:type="pct"/>
            <w:vMerge w:val="restart"/>
            <w:vAlign w:val="center"/>
          </w:tcPr>
          <w:p w:rsidR="001D3CF0" w:rsidRPr="00BF4302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30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целевого индикатора программы </w:t>
            </w:r>
          </w:p>
        </w:tc>
        <w:tc>
          <w:tcPr>
            <w:tcW w:w="408" w:type="pct"/>
            <w:vMerge w:val="restart"/>
            <w:vAlign w:val="center"/>
          </w:tcPr>
          <w:p w:rsidR="001D3CF0" w:rsidRPr="00BF4302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30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50" w:type="pct"/>
            <w:vMerge w:val="restart"/>
            <w:vAlign w:val="center"/>
          </w:tcPr>
          <w:p w:rsidR="001D3CF0" w:rsidRPr="00BF4302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302">
              <w:rPr>
                <w:rFonts w:ascii="Times New Roman" w:hAnsi="Times New Roman" w:cs="Times New Roman"/>
                <w:sz w:val="24"/>
                <w:szCs w:val="24"/>
              </w:rPr>
              <w:t>Источник информации/</w:t>
            </w:r>
          </w:p>
          <w:p w:rsidR="001D3CF0" w:rsidRPr="00BF4302" w:rsidRDefault="001D3CF0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302">
              <w:rPr>
                <w:rFonts w:ascii="Times New Roman" w:hAnsi="Times New Roman" w:cs="Times New Roman"/>
                <w:sz w:val="24"/>
                <w:szCs w:val="24"/>
              </w:rPr>
              <w:t>расчетный метод</w:t>
            </w:r>
          </w:p>
        </w:tc>
        <w:tc>
          <w:tcPr>
            <w:tcW w:w="559" w:type="pct"/>
            <w:vMerge w:val="restart"/>
            <w:vAlign w:val="center"/>
          </w:tcPr>
          <w:p w:rsidR="001D3CF0" w:rsidRPr="00BF4302" w:rsidRDefault="001D3CF0" w:rsidP="00242A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4302">
              <w:rPr>
                <w:rFonts w:ascii="Times New Roman" w:hAnsi="Times New Roman" w:cs="Times New Roman"/>
                <w:sz w:val="24"/>
                <w:szCs w:val="24"/>
              </w:rPr>
              <w:t>Перио-дичность</w:t>
            </w:r>
            <w:proofErr w:type="spellEnd"/>
            <w:proofErr w:type="gramEnd"/>
            <w:r w:rsidRPr="00BF4302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получения значения</w:t>
            </w:r>
          </w:p>
        </w:tc>
        <w:tc>
          <w:tcPr>
            <w:tcW w:w="1991" w:type="pct"/>
            <w:gridSpan w:val="5"/>
            <w:vAlign w:val="center"/>
          </w:tcPr>
          <w:p w:rsidR="001D3CF0" w:rsidRPr="00BF4302" w:rsidRDefault="00242ADB" w:rsidP="00EE3C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Значения целевых индикаторов </w:t>
            </w:r>
          </w:p>
        </w:tc>
      </w:tr>
      <w:tr w:rsidR="00242ADB" w:rsidRPr="00BF4302" w:rsidTr="00242ADB">
        <w:trPr>
          <w:cantSplit/>
          <w:trHeight w:val="720"/>
        </w:trPr>
        <w:tc>
          <w:tcPr>
            <w:tcW w:w="444" w:type="pct"/>
            <w:vMerge/>
            <w:vAlign w:val="center"/>
          </w:tcPr>
          <w:p w:rsidR="00242ADB" w:rsidRPr="00BF4302" w:rsidRDefault="00242ADB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pct"/>
            <w:vMerge/>
            <w:vAlign w:val="center"/>
          </w:tcPr>
          <w:p w:rsidR="00242ADB" w:rsidRPr="00BF4302" w:rsidRDefault="00242ADB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vMerge/>
            <w:vAlign w:val="center"/>
          </w:tcPr>
          <w:p w:rsidR="00242ADB" w:rsidRPr="00BF4302" w:rsidRDefault="00242ADB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  <w:vMerge/>
            <w:vAlign w:val="center"/>
          </w:tcPr>
          <w:p w:rsidR="00242ADB" w:rsidRPr="00BF4302" w:rsidRDefault="00242ADB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vMerge/>
            <w:vAlign w:val="center"/>
          </w:tcPr>
          <w:p w:rsidR="00242ADB" w:rsidRPr="00BF4302" w:rsidRDefault="00242ADB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242ADB" w:rsidRDefault="00242ADB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92A">
              <w:rPr>
                <w:rFonts w:ascii="Times New Roman" w:hAnsi="Times New Roman" w:cs="Times New Roman"/>
                <w:sz w:val="24"/>
                <w:szCs w:val="24"/>
              </w:rPr>
              <w:t>2013г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2ADB" w:rsidRPr="006D7D1B" w:rsidRDefault="00242ADB" w:rsidP="00242A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3" w:type="pct"/>
          </w:tcPr>
          <w:p w:rsidR="00242ADB" w:rsidRDefault="00242ADB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92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242ADB" w:rsidRPr="006D7D1B" w:rsidRDefault="00242ADB" w:rsidP="002A0D30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2" w:type="pct"/>
          </w:tcPr>
          <w:p w:rsidR="00242ADB" w:rsidRDefault="00242ADB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92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242ADB" w:rsidRPr="006D7D1B" w:rsidRDefault="00242ADB" w:rsidP="002A0D30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95" w:type="pct"/>
          </w:tcPr>
          <w:p w:rsidR="00242ADB" w:rsidRPr="006D7D1B" w:rsidRDefault="00242ADB" w:rsidP="00264CBE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2692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6D7D1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482" w:type="pct"/>
          </w:tcPr>
          <w:p w:rsidR="00242ADB" w:rsidRPr="006D7D1B" w:rsidRDefault="00242ADB" w:rsidP="00264CBE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2692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6D7D1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</w:tr>
      <w:tr w:rsidR="00242ADB" w:rsidRPr="00BF4302" w:rsidTr="00242ADB">
        <w:trPr>
          <w:cantSplit/>
          <w:trHeight w:val="287"/>
        </w:trPr>
        <w:tc>
          <w:tcPr>
            <w:tcW w:w="444" w:type="pct"/>
            <w:vAlign w:val="center"/>
          </w:tcPr>
          <w:p w:rsidR="00242ADB" w:rsidRPr="00BF4302" w:rsidRDefault="00242ADB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8" w:type="pct"/>
            <w:vAlign w:val="center"/>
          </w:tcPr>
          <w:p w:rsidR="00242ADB" w:rsidRPr="00BF4302" w:rsidRDefault="00242ADB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3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" w:type="pct"/>
            <w:vAlign w:val="center"/>
          </w:tcPr>
          <w:p w:rsidR="00242ADB" w:rsidRPr="00BF4302" w:rsidRDefault="00242ADB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3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" w:type="pct"/>
            <w:vAlign w:val="center"/>
          </w:tcPr>
          <w:p w:rsidR="00242ADB" w:rsidRPr="00BF4302" w:rsidRDefault="00242ADB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3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9" w:type="pct"/>
            <w:vAlign w:val="center"/>
          </w:tcPr>
          <w:p w:rsidR="00242ADB" w:rsidRPr="00BF4302" w:rsidRDefault="00242ADB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3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pct"/>
            <w:vAlign w:val="center"/>
          </w:tcPr>
          <w:p w:rsidR="00242ADB" w:rsidRPr="00BF4302" w:rsidRDefault="00242ADB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3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3" w:type="pct"/>
            <w:vAlign w:val="center"/>
          </w:tcPr>
          <w:p w:rsidR="00242ADB" w:rsidRPr="00BF4302" w:rsidRDefault="00242ADB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3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2" w:type="pct"/>
            <w:vAlign w:val="center"/>
          </w:tcPr>
          <w:p w:rsidR="00242ADB" w:rsidRPr="00BF4302" w:rsidRDefault="00242ADB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3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5" w:type="pct"/>
            <w:vAlign w:val="center"/>
          </w:tcPr>
          <w:p w:rsidR="00242ADB" w:rsidRPr="00BF4302" w:rsidRDefault="00242ADB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3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" w:type="pct"/>
            <w:vAlign w:val="center"/>
          </w:tcPr>
          <w:p w:rsidR="00242ADB" w:rsidRPr="00BF4302" w:rsidRDefault="00242ADB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3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D3CF0" w:rsidRPr="00BF4302" w:rsidTr="00242ADB">
        <w:trPr>
          <w:cantSplit/>
          <w:trHeight w:val="264"/>
        </w:trPr>
        <w:tc>
          <w:tcPr>
            <w:tcW w:w="5000" w:type="pct"/>
            <w:gridSpan w:val="10"/>
          </w:tcPr>
          <w:p w:rsidR="001D3CF0" w:rsidRPr="00BF4302" w:rsidRDefault="001D3CF0" w:rsidP="00C269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F4302">
              <w:rPr>
                <w:rFonts w:ascii="Times New Roman" w:hAnsi="Times New Roman" w:cs="Times New Roman"/>
                <w:sz w:val="24"/>
                <w:szCs w:val="24"/>
              </w:rPr>
              <w:t>рограмма «</w:t>
            </w:r>
            <w:r w:rsidR="00CE06F9" w:rsidRPr="000F3BDF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массового спорта Новокузнецкого городского округа»</w:t>
            </w:r>
          </w:p>
        </w:tc>
      </w:tr>
      <w:tr w:rsidR="00AB2538" w:rsidRPr="0086728D" w:rsidTr="00242ADB">
        <w:trPr>
          <w:cantSplit/>
          <w:trHeight w:val="315"/>
        </w:trPr>
        <w:tc>
          <w:tcPr>
            <w:tcW w:w="444" w:type="pct"/>
          </w:tcPr>
          <w:p w:rsidR="00AB2538" w:rsidRPr="0086728D" w:rsidRDefault="00AB2538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7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48" w:type="pct"/>
          </w:tcPr>
          <w:p w:rsidR="00AB2538" w:rsidRPr="0086728D" w:rsidRDefault="00AB2538" w:rsidP="002A0D30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Доля населения города, систематически занимающегося физической культурой и спортом</w:t>
            </w:r>
          </w:p>
        </w:tc>
        <w:tc>
          <w:tcPr>
            <w:tcW w:w="408" w:type="pct"/>
          </w:tcPr>
          <w:p w:rsidR="00AB2538" w:rsidRPr="0086728D" w:rsidRDefault="00AB2538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50" w:type="pct"/>
          </w:tcPr>
          <w:p w:rsidR="00AB2538" w:rsidRPr="000F3BDF" w:rsidRDefault="00AB2538" w:rsidP="00784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3BDF">
              <w:rPr>
                <w:rFonts w:ascii="Times New Roman" w:hAnsi="Times New Roman"/>
                <w:sz w:val="24"/>
                <w:szCs w:val="24"/>
              </w:rPr>
              <w:t>Расчетный метод</w:t>
            </w:r>
          </w:p>
          <w:p w:rsidR="00AB2538" w:rsidRPr="0086728D" w:rsidRDefault="00AB2538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</w:tcPr>
          <w:p w:rsidR="00AB2538" w:rsidRPr="0086728D" w:rsidRDefault="00AB2538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59" w:type="pct"/>
          </w:tcPr>
          <w:p w:rsidR="00AB2538" w:rsidRPr="00F55412" w:rsidRDefault="00AB2538" w:rsidP="002721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4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554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AB2538" w:rsidRPr="00F55412" w:rsidRDefault="00AB2538" w:rsidP="002721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4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554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42" w:type="pct"/>
          </w:tcPr>
          <w:p w:rsidR="00AB2538" w:rsidRPr="0086728D" w:rsidRDefault="00AB2538" w:rsidP="00812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95" w:type="pct"/>
          </w:tcPr>
          <w:p w:rsidR="00AB2538" w:rsidRPr="0086728D" w:rsidRDefault="00AB2538" w:rsidP="00812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82" w:type="pct"/>
          </w:tcPr>
          <w:p w:rsidR="00AB2538" w:rsidRPr="0086728D" w:rsidRDefault="00AB2538" w:rsidP="00812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242ADB" w:rsidRPr="0086728D" w:rsidTr="00242ADB">
        <w:trPr>
          <w:cantSplit/>
          <w:trHeight w:val="315"/>
        </w:trPr>
        <w:tc>
          <w:tcPr>
            <w:tcW w:w="444" w:type="pct"/>
          </w:tcPr>
          <w:p w:rsidR="00242ADB" w:rsidRPr="0086728D" w:rsidRDefault="00242ADB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pct"/>
            <w:vAlign w:val="center"/>
          </w:tcPr>
          <w:p w:rsidR="00242ADB" w:rsidRPr="0086728D" w:rsidRDefault="00242ADB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728D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408" w:type="pct"/>
          </w:tcPr>
          <w:p w:rsidR="00242ADB" w:rsidRPr="0086728D" w:rsidRDefault="00242ADB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50" w:type="pct"/>
          </w:tcPr>
          <w:p w:rsidR="00242ADB" w:rsidRPr="0086728D" w:rsidRDefault="00242ADB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59" w:type="pct"/>
          </w:tcPr>
          <w:p w:rsidR="00242ADB" w:rsidRPr="0086728D" w:rsidRDefault="00242ADB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59" w:type="pct"/>
          </w:tcPr>
          <w:p w:rsidR="00242ADB" w:rsidRPr="0086728D" w:rsidRDefault="00242ADB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13" w:type="pct"/>
          </w:tcPr>
          <w:p w:rsidR="00242ADB" w:rsidRPr="0086728D" w:rsidRDefault="00242ADB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42" w:type="pct"/>
          </w:tcPr>
          <w:p w:rsidR="00242ADB" w:rsidRPr="0086728D" w:rsidRDefault="0046726A" w:rsidP="00467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29,28</w:t>
            </w:r>
          </w:p>
        </w:tc>
        <w:tc>
          <w:tcPr>
            <w:tcW w:w="395" w:type="pct"/>
          </w:tcPr>
          <w:p w:rsidR="00242ADB" w:rsidRPr="0086728D" w:rsidRDefault="0046726A" w:rsidP="00467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32,82</w:t>
            </w:r>
          </w:p>
        </w:tc>
        <w:tc>
          <w:tcPr>
            <w:tcW w:w="482" w:type="pct"/>
          </w:tcPr>
          <w:p w:rsidR="00242ADB" w:rsidRPr="0086728D" w:rsidRDefault="0046726A" w:rsidP="00467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34,56</w:t>
            </w:r>
          </w:p>
        </w:tc>
      </w:tr>
      <w:tr w:rsidR="0046726A" w:rsidRPr="0086728D" w:rsidTr="00242ADB">
        <w:trPr>
          <w:cantSplit/>
          <w:trHeight w:val="315"/>
        </w:trPr>
        <w:tc>
          <w:tcPr>
            <w:tcW w:w="444" w:type="pct"/>
          </w:tcPr>
          <w:p w:rsidR="0046726A" w:rsidRPr="0086728D" w:rsidRDefault="0046726A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pct"/>
            <w:vAlign w:val="center"/>
          </w:tcPr>
          <w:p w:rsidR="0046726A" w:rsidRPr="0086728D" w:rsidRDefault="0046726A" w:rsidP="00242A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728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решением о бюджете </w:t>
            </w:r>
          </w:p>
        </w:tc>
        <w:tc>
          <w:tcPr>
            <w:tcW w:w="408" w:type="pct"/>
          </w:tcPr>
          <w:p w:rsidR="0046726A" w:rsidRPr="0086728D" w:rsidRDefault="0046726A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50" w:type="pct"/>
          </w:tcPr>
          <w:p w:rsidR="0046726A" w:rsidRPr="0086728D" w:rsidRDefault="0046726A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59" w:type="pct"/>
          </w:tcPr>
          <w:p w:rsidR="0046726A" w:rsidRPr="0086728D" w:rsidRDefault="0046726A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59" w:type="pct"/>
          </w:tcPr>
          <w:p w:rsidR="0046726A" w:rsidRPr="0086728D" w:rsidRDefault="0046726A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13" w:type="pct"/>
          </w:tcPr>
          <w:p w:rsidR="0046726A" w:rsidRPr="0086728D" w:rsidRDefault="0046726A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42" w:type="pct"/>
          </w:tcPr>
          <w:p w:rsidR="0046726A" w:rsidRPr="0086728D" w:rsidRDefault="0046726A" w:rsidP="00812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29,28</w:t>
            </w:r>
          </w:p>
        </w:tc>
        <w:tc>
          <w:tcPr>
            <w:tcW w:w="395" w:type="pct"/>
          </w:tcPr>
          <w:p w:rsidR="0046726A" w:rsidRPr="0086728D" w:rsidRDefault="0046726A" w:rsidP="00812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32,82</w:t>
            </w:r>
          </w:p>
        </w:tc>
        <w:tc>
          <w:tcPr>
            <w:tcW w:w="482" w:type="pct"/>
          </w:tcPr>
          <w:p w:rsidR="0046726A" w:rsidRPr="0086728D" w:rsidRDefault="0046726A" w:rsidP="00812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34,56</w:t>
            </w:r>
          </w:p>
        </w:tc>
      </w:tr>
      <w:tr w:rsidR="00AB2538" w:rsidRPr="0086728D" w:rsidTr="00242ADB">
        <w:trPr>
          <w:cantSplit/>
          <w:trHeight w:val="360"/>
        </w:trPr>
        <w:tc>
          <w:tcPr>
            <w:tcW w:w="444" w:type="pct"/>
          </w:tcPr>
          <w:p w:rsidR="00AB2538" w:rsidRPr="0086728D" w:rsidRDefault="00AB2538" w:rsidP="0003581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48" w:type="pct"/>
          </w:tcPr>
          <w:p w:rsidR="00AB2538" w:rsidRPr="0086728D" w:rsidRDefault="00AB2538" w:rsidP="0003581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Доля срывов официальных соревнований из-за неготовности муниципальных спортивных сооружений из общего числа запланированных спортивных мероприятий</w:t>
            </w:r>
          </w:p>
        </w:tc>
        <w:tc>
          <w:tcPr>
            <w:tcW w:w="408" w:type="pct"/>
          </w:tcPr>
          <w:p w:rsidR="00AB2538" w:rsidRPr="0086728D" w:rsidRDefault="00AB2538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50" w:type="pct"/>
          </w:tcPr>
          <w:p w:rsidR="00AB2538" w:rsidRPr="000F3BDF" w:rsidRDefault="00AB2538" w:rsidP="002F050B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Расчетный метод</w:t>
            </w:r>
          </w:p>
          <w:p w:rsidR="00AB2538" w:rsidRPr="0086728D" w:rsidRDefault="00AB2538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</w:tcPr>
          <w:p w:rsidR="00AB2538" w:rsidRPr="002F050B" w:rsidRDefault="00AB2538" w:rsidP="002F050B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b w:val="0"/>
              </w:rPr>
            </w:pPr>
            <w:r w:rsidRPr="002F050B">
              <w:rPr>
                <w:rFonts w:ascii="Times New Roman" w:hAnsi="Times New Roman" w:cs="Times New Roman"/>
                <w:b w:val="0"/>
                <w:sz w:val="24"/>
                <w:szCs w:val="24"/>
              </w:rPr>
              <w:t>ежеквартально</w:t>
            </w:r>
          </w:p>
        </w:tc>
        <w:tc>
          <w:tcPr>
            <w:tcW w:w="359" w:type="pct"/>
          </w:tcPr>
          <w:p w:rsidR="00AB2538" w:rsidRPr="000F27C5" w:rsidRDefault="00AB2538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7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AB2538" w:rsidRPr="000F27C5" w:rsidRDefault="00AB2538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7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2" w:type="pct"/>
          </w:tcPr>
          <w:p w:rsidR="00AB2538" w:rsidRPr="0086728D" w:rsidRDefault="00AB2538" w:rsidP="00812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95" w:type="pct"/>
          </w:tcPr>
          <w:p w:rsidR="00AB2538" w:rsidRPr="0086728D" w:rsidRDefault="00AB2538" w:rsidP="00812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82" w:type="pct"/>
          </w:tcPr>
          <w:p w:rsidR="00AB2538" w:rsidRPr="0086728D" w:rsidRDefault="00AB2538" w:rsidP="00812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242ADB" w:rsidRPr="0086728D" w:rsidTr="00242ADB">
        <w:trPr>
          <w:cantSplit/>
          <w:trHeight w:val="360"/>
        </w:trPr>
        <w:tc>
          <w:tcPr>
            <w:tcW w:w="444" w:type="pct"/>
          </w:tcPr>
          <w:p w:rsidR="00242ADB" w:rsidRPr="0086728D" w:rsidRDefault="00242ADB" w:rsidP="0003581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pct"/>
            <w:vAlign w:val="center"/>
          </w:tcPr>
          <w:p w:rsidR="00242ADB" w:rsidRPr="0086728D" w:rsidRDefault="00242ADB" w:rsidP="0003581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728D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408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50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59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59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13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42" w:type="pct"/>
          </w:tcPr>
          <w:p w:rsidR="00242ADB" w:rsidRPr="0086728D" w:rsidRDefault="00B53D71" w:rsidP="00B53D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5" w:type="pct"/>
          </w:tcPr>
          <w:p w:rsidR="00242ADB" w:rsidRPr="0086728D" w:rsidRDefault="00B53D71" w:rsidP="00B53D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" w:type="pct"/>
          </w:tcPr>
          <w:p w:rsidR="00242ADB" w:rsidRPr="0086728D" w:rsidRDefault="00B53D71" w:rsidP="00B53D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DB" w:rsidRPr="0086728D" w:rsidTr="00242ADB">
        <w:trPr>
          <w:cantSplit/>
          <w:trHeight w:val="360"/>
        </w:trPr>
        <w:tc>
          <w:tcPr>
            <w:tcW w:w="444" w:type="pct"/>
          </w:tcPr>
          <w:p w:rsidR="00242ADB" w:rsidRPr="0086728D" w:rsidRDefault="00242ADB" w:rsidP="0003581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pct"/>
            <w:vAlign w:val="center"/>
          </w:tcPr>
          <w:p w:rsidR="00242ADB" w:rsidRPr="0086728D" w:rsidRDefault="00242ADB" w:rsidP="00C269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728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решением о местном бюджете </w:t>
            </w:r>
          </w:p>
        </w:tc>
        <w:tc>
          <w:tcPr>
            <w:tcW w:w="408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50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59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59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13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42" w:type="pct"/>
          </w:tcPr>
          <w:p w:rsidR="00242ADB" w:rsidRPr="0086728D" w:rsidRDefault="00B53D71" w:rsidP="00B53D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5" w:type="pct"/>
          </w:tcPr>
          <w:p w:rsidR="00242ADB" w:rsidRPr="0086728D" w:rsidRDefault="00B53D71" w:rsidP="00B53D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" w:type="pct"/>
          </w:tcPr>
          <w:p w:rsidR="00242ADB" w:rsidRPr="0086728D" w:rsidRDefault="00B53D71" w:rsidP="00B53D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3373D" w:rsidRDefault="00E3373D"/>
    <w:p w:rsidR="00E3373D" w:rsidRDefault="00E3373D"/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80"/>
        <w:gridCol w:w="3030"/>
        <w:gridCol w:w="1177"/>
        <w:gridCol w:w="1588"/>
        <w:gridCol w:w="1665"/>
        <w:gridCol w:w="1035"/>
        <w:gridCol w:w="1191"/>
        <w:gridCol w:w="986"/>
        <w:gridCol w:w="1139"/>
        <w:gridCol w:w="1391"/>
      </w:tblGrid>
      <w:tr w:rsidR="00264CBE" w:rsidRPr="00264CBE" w:rsidTr="00264CBE">
        <w:trPr>
          <w:cantSplit/>
          <w:trHeight w:val="360"/>
        </w:trPr>
        <w:tc>
          <w:tcPr>
            <w:tcW w:w="444" w:type="pct"/>
            <w:shd w:val="clear" w:color="auto" w:fill="auto"/>
            <w:vAlign w:val="center"/>
          </w:tcPr>
          <w:p w:rsidR="00E3373D" w:rsidRPr="00264CBE" w:rsidRDefault="00E3373D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4C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8" w:type="pct"/>
            <w:shd w:val="clear" w:color="auto" w:fill="auto"/>
            <w:vAlign w:val="center"/>
          </w:tcPr>
          <w:p w:rsidR="00E3373D" w:rsidRPr="00264CBE" w:rsidRDefault="00E3373D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4C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E3373D" w:rsidRPr="00264CBE" w:rsidRDefault="00E3373D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64C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E3373D" w:rsidRPr="00264CBE" w:rsidRDefault="00E3373D" w:rsidP="00ED15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C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E3373D" w:rsidRPr="00264CBE" w:rsidRDefault="00E3373D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C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3373D" w:rsidRPr="00264CBE" w:rsidRDefault="00E3373D" w:rsidP="005C25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C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3373D" w:rsidRPr="00264CBE" w:rsidRDefault="00E3373D" w:rsidP="005C25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C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3373D" w:rsidRPr="00264CBE" w:rsidRDefault="00E3373D" w:rsidP="00812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64C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E3373D" w:rsidRPr="00264CBE" w:rsidRDefault="00E3373D" w:rsidP="00812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64C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E3373D" w:rsidRPr="00264CBE" w:rsidRDefault="00E3373D" w:rsidP="00812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64C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B2538" w:rsidRPr="0086728D" w:rsidTr="00242ADB">
        <w:trPr>
          <w:cantSplit/>
          <w:trHeight w:val="360"/>
        </w:trPr>
        <w:tc>
          <w:tcPr>
            <w:tcW w:w="444" w:type="pct"/>
          </w:tcPr>
          <w:p w:rsidR="00AB2538" w:rsidRPr="0086728D" w:rsidRDefault="00AB2538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48" w:type="pct"/>
          </w:tcPr>
          <w:p w:rsidR="00AB2538" w:rsidRPr="0086728D" w:rsidRDefault="00AB2538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принявшего участие в оздоровительных и спортивно-массовых мероприятиях</w:t>
            </w:r>
          </w:p>
        </w:tc>
        <w:tc>
          <w:tcPr>
            <w:tcW w:w="408" w:type="pct"/>
          </w:tcPr>
          <w:p w:rsidR="00AB2538" w:rsidRPr="0086728D" w:rsidRDefault="00AB2538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50" w:type="pct"/>
          </w:tcPr>
          <w:p w:rsidR="00AB2538" w:rsidRPr="000F3BDF" w:rsidRDefault="00AB2538" w:rsidP="00ED15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BDF">
              <w:rPr>
                <w:rFonts w:ascii="Times New Roman" w:hAnsi="Times New Roman"/>
                <w:sz w:val="24"/>
                <w:szCs w:val="24"/>
              </w:rPr>
              <w:t>Расчетный метод</w:t>
            </w:r>
          </w:p>
          <w:p w:rsidR="00AB2538" w:rsidRPr="0086728D" w:rsidRDefault="00AB2538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</w:tcPr>
          <w:p w:rsidR="00AB2538" w:rsidRPr="0086728D" w:rsidRDefault="00AB2538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3BD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59" w:type="pct"/>
          </w:tcPr>
          <w:p w:rsidR="00AB2538" w:rsidRPr="00F55412" w:rsidRDefault="00AB2538" w:rsidP="005C25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4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541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413" w:type="pct"/>
          </w:tcPr>
          <w:p w:rsidR="00AB2538" w:rsidRPr="00F55412" w:rsidRDefault="00AB2538" w:rsidP="005C25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4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541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342" w:type="pct"/>
          </w:tcPr>
          <w:p w:rsidR="00AB2538" w:rsidRPr="0086728D" w:rsidRDefault="00AB2538" w:rsidP="00812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95" w:type="pct"/>
          </w:tcPr>
          <w:p w:rsidR="00AB2538" w:rsidRPr="0086728D" w:rsidRDefault="00AB2538" w:rsidP="00812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82" w:type="pct"/>
          </w:tcPr>
          <w:p w:rsidR="00AB2538" w:rsidRPr="0086728D" w:rsidRDefault="00AB2538" w:rsidP="00812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AB2538" w:rsidRPr="0086728D" w:rsidTr="00242ADB">
        <w:trPr>
          <w:cantSplit/>
          <w:trHeight w:val="360"/>
        </w:trPr>
        <w:tc>
          <w:tcPr>
            <w:tcW w:w="444" w:type="pct"/>
          </w:tcPr>
          <w:p w:rsidR="00AB2538" w:rsidRPr="0086728D" w:rsidRDefault="00AB2538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pct"/>
            <w:vAlign w:val="center"/>
          </w:tcPr>
          <w:p w:rsidR="00AB2538" w:rsidRPr="0086728D" w:rsidRDefault="00AB2538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728D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408" w:type="pct"/>
          </w:tcPr>
          <w:p w:rsidR="00AB2538" w:rsidRPr="0086728D" w:rsidRDefault="00AB2538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50" w:type="pct"/>
          </w:tcPr>
          <w:p w:rsidR="00AB2538" w:rsidRPr="0086728D" w:rsidRDefault="00AB2538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59" w:type="pct"/>
          </w:tcPr>
          <w:p w:rsidR="00AB2538" w:rsidRPr="0086728D" w:rsidRDefault="00AB2538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59" w:type="pct"/>
          </w:tcPr>
          <w:p w:rsidR="00AB2538" w:rsidRPr="0086728D" w:rsidRDefault="00AB2538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13" w:type="pct"/>
          </w:tcPr>
          <w:p w:rsidR="00AB2538" w:rsidRPr="0086728D" w:rsidRDefault="00AB2538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42" w:type="pct"/>
          </w:tcPr>
          <w:p w:rsidR="00AB2538" w:rsidRPr="00674E70" w:rsidRDefault="00AB2538" w:rsidP="00812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E70">
              <w:rPr>
                <w:rFonts w:ascii="Times New Roman" w:hAnsi="Times New Roman" w:cs="Times New Roman"/>
                <w:sz w:val="24"/>
                <w:szCs w:val="24"/>
              </w:rPr>
              <w:t>58 000</w:t>
            </w:r>
          </w:p>
        </w:tc>
        <w:tc>
          <w:tcPr>
            <w:tcW w:w="395" w:type="pct"/>
          </w:tcPr>
          <w:p w:rsidR="00AB2538" w:rsidRPr="00674E70" w:rsidRDefault="00AB2538" w:rsidP="00812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E70"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  <w:tc>
          <w:tcPr>
            <w:tcW w:w="482" w:type="pct"/>
          </w:tcPr>
          <w:p w:rsidR="00AB2538" w:rsidRPr="00674E70" w:rsidRDefault="00AB2538" w:rsidP="003671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E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671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74E7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AB2538" w:rsidRPr="0086728D" w:rsidTr="00242ADB">
        <w:trPr>
          <w:cantSplit/>
          <w:trHeight w:val="360"/>
        </w:trPr>
        <w:tc>
          <w:tcPr>
            <w:tcW w:w="444" w:type="pct"/>
          </w:tcPr>
          <w:p w:rsidR="00AB2538" w:rsidRPr="0086728D" w:rsidRDefault="00AB2538" w:rsidP="002A0D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pct"/>
            <w:vAlign w:val="center"/>
          </w:tcPr>
          <w:p w:rsidR="00AB2538" w:rsidRPr="0086728D" w:rsidRDefault="00AB2538" w:rsidP="00C269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728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решением о местном бюджете </w:t>
            </w:r>
          </w:p>
        </w:tc>
        <w:tc>
          <w:tcPr>
            <w:tcW w:w="408" w:type="pct"/>
          </w:tcPr>
          <w:p w:rsidR="00AB2538" w:rsidRPr="0086728D" w:rsidRDefault="00AB2538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50" w:type="pct"/>
          </w:tcPr>
          <w:p w:rsidR="00AB2538" w:rsidRPr="0086728D" w:rsidRDefault="00AB2538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59" w:type="pct"/>
          </w:tcPr>
          <w:p w:rsidR="00AB2538" w:rsidRPr="0086728D" w:rsidRDefault="00AB2538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59" w:type="pct"/>
          </w:tcPr>
          <w:p w:rsidR="00AB2538" w:rsidRPr="0086728D" w:rsidRDefault="00AB2538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13" w:type="pct"/>
          </w:tcPr>
          <w:p w:rsidR="00AB2538" w:rsidRPr="0086728D" w:rsidRDefault="00AB2538" w:rsidP="002A0D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42" w:type="pct"/>
          </w:tcPr>
          <w:p w:rsidR="00AB2538" w:rsidRPr="00674E70" w:rsidRDefault="00AB2538" w:rsidP="00812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E70">
              <w:rPr>
                <w:rFonts w:ascii="Times New Roman" w:hAnsi="Times New Roman" w:cs="Times New Roman"/>
                <w:sz w:val="24"/>
                <w:szCs w:val="24"/>
              </w:rPr>
              <w:t>58 000</w:t>
            </w:r>
          </w:p>
        </w:tc>
        <w:tc>
          <w:tcPr>
            <w:tcW w:w="395" w:type="pct"/>
          </w:tcPr>
          <w:p w:rsidR="00AB2538" w:rsidRPr="00674E70" w:rsidRDefault="00AB2538" w:rsidP="00812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E70"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  <w:tc>
          <w:tcPr>
            <w:tcW w:w="482" w:type="pct"/>
          </w:tcPr>
          <w:p w:rsidR="00AB2538" w:rsidRPr="00674E70" w:rsidRDefault="00AB2538" w:rsidP="00BC2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E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C2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74E7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242ADB" w:rsidRPr="0086728D" w:rsidTr="00C6712D">
        <w:trPr>
          <w:cantSplit/>
          <w:trHeight w:val="360"/>
        </w:trPr>
        <w:tc>
          <w:tcPr>
            <w:tcW w:w="444" w:type="pct"/>
          </w:tcPr>
          <w:p w:rsidR="00242ADB" w:rsidRPr="0086728D" w:rsidRDefault="00242ADB" w:rsidP="0003581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48" w:type="pct"/>
          </w:tcPr>
          <w:p w:rsidR="00242ADB" w:rsidRPr="0086728D" w:rsidRDefault="00BC2324" w:rsidP="00BC2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Процент сокращения кредиторской задолженности по бюджетным обязательствам прошлых отчетных периодов</w:t>
            </w:r>
          </w:p>
        </w:tc>
        <w:tc>
          <w:tcPr>
            <w:tcW w:w="408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50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 метод</w:t>
            </w:r>
          </w:p>
        </w:tc>
        <w:tc>
          <w:tcPr>
            <w:tcW w:w="559" w:type="pct"/>
          </w:tcPr>
          <w:p w:rsidR="00BC2324" w:rsidRDefault="00BC2324" w:rsidP="00BC2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ежеквартально</w:t>
            </w:r>
          </w:p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" w:type="pct"/>
            <w:shd w:val="clear" w:color="auto" w:fill="auto"/>
          </w:tcPr>
          <w:p w:rsidR="00242ADB" w:rsidRPr="00C6712D" w:rsidRDefault="00C6712D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71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3" w:type="pct"/>
            <w:shd w:val="clear" w:color="auto" w:fill="auto"/>
          </w:tcPr>
          <w:p w:rsidR="00242ADB" w:rsidRPr="00C6712D" w:rsidRDefault="00C6712D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71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2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95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82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242ADB" w:rsidRPr="0086728D" w:rsidTr="00DA0850">
        <w:trPr>
          <w:cantSplit/>
          <w:trHeight w:val="360"/>
        </w:trPr>
        <w:tc>
          <w:tcPr>
            <w:tcW w:w="444" w:type="pct"/>
          </w:tcPr>
          <w:p w:rsidR="00242ADB" w:rsidRPr="0086728D" w:rsidRDefault="00242ADB" w:rsidP="0003581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pct"/>
            <w:vAlign w:val="center"/>
          </w:tcPr>
          <w:p w:rsidR="00242ADB" w:rsidRPr="0086728D" w:rsidRDefault="00242ADB" w:rsidP="0003581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728D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408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50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59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59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13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42" w:type="pct"/>
            <w:shd w:val="clear" w:color="auto" w:fill="auto"/>
          </w:tcPr>
          <w:p w:rsidR="00242ADB" w:rsidRPr="0086728D" w:rsidRDefault="00C2692A" w:rsidP="00C671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5" w:type="pct"/>
            <w:shd w:val="clear" w:color="auto" w:fill="auto"/>
          </w:tcPr>
          <w:p w:rsidR="00242ADB" w:rsidRPr="0086728D" w:rsidRDefault="00C2692A" w:rsidP="00C671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2" w:type="pct"/>
            <w:shd w:val="clear" w:color="auto" w:fill="auto"/>
          </w:tcPr>
          <w:p w:rsidR="00242ADB" w:rsidRPr="0086728D" w:rsidRDefault="00C2692A" w:rsidP="00C671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2ADB" w:rsidRPr="0086728D" w:rsidTr="00DA0850">
        <w:trPr>
          <w:cantSplit/>
          <w:trHeight w:val="360"/>
        </w:trPr>
        <w:tc>
          <w:tcPr>
            <w:tcW w:w="444" w:type="pct"/>
          </w:tcPr>
          <w:p w:rsidR="00242ADB" w:rsidRPr="0086728D" w:rsidRDefault="00242ADB" w:rsidP="0003581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pct"/>
            <w:vAlign w:val="center"/>
          </w:tcPr>
          <w:p w:rsidR="00242ADB" w:rsidRPr="0086728D" w:rsidRDefault="00242ADB" w:rsidP="00C269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728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решением о местном бюджете </w:t>
            </w:r>
          </w:p>
        </w:tc>
        <w:tc>
          <w:tcPr>
            <w:tcW w:w="408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50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59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59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13" w:type="pct"/>
          </w:tcPr>
          <w:p w:rsidR="00242ADB" w:rsidRPr="0086728D" w:rsidRDefault="00242ADB" w:rsidP="000358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728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42" w:type="pct"/>
            <w:shd w:val="clear" w:color="auto" w:fill="auto"/>
          </w:tcPr>
          <w:p w:rsidR="00242ADB" w:rsidRPr="00266947" w:rsidRDefault="00C6712D" w:rsidP="00C671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9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5" w:type="pct"/>
            <w:shd w:val="clear" w:color="auto" w:fill="auto"/>
          </w:tcPr>
          <w:p w:rsidR="00242ADB" w:rsidRPr="00266947" w:rsidRDefault="00C6712D" w:rsidP="00C671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9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" w:type="pct"/>
            <w:shd w:val="clear" w:color="auto" w:fill="auto"/>
          </w:tcPr>
          <w:p w:rsidR="00242ADB" w:rsidRPr="00266947" w:rsidRDefault="00C6712D" w:rsidP="00C671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9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24E77" w:rsidRDefault="00524E77" w:rsidP="001D3CF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4CBE" w:rsidRDefault="00524E77">
      <w:pPr>
        <w:pageBreakBefore/>
        <w:shd w:val="clear" w:color="auto" w:fill="FFFFFF"/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524E77" w:rsidRPr="000F3BDF" w:rsidRDefault="00524E77" w:rsidP="00524E77">
      <w:pPr>
        <w:shd w:val="clear" w:color="auto" w:fill="FFFFFF"/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524E77" w:rsidRPr="000F3BDF" w:rsidRDefault="00524E77" w:rsidP="00524E7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«Развитие физической культуры и                                          массового спорта Новокузнецкого </w:t>
      </w:r>
    </w:p>
    <w:p w:rsidR="00524E77" w:rsidRDefault="00524E77" w:rsidP="00524E77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F3BDF">
        <w:rPr>
          <w:rFonts w:ascii="Times New Roman" w:hAnsi="Times New Roman" w:cs="Times New Roman"/>
          <w:sz w:val="24"/>
          <w:szCs w:val="24"/>
        </w:rPr>
        <w:t>городского округа»</w:t>
      </w:r>
    </w:p>
    <w:p w:rsidR="001D3CF0" w:rsidRPr="00FC2D4C" w:rsidRDefault="001D3CF0" w:rsidP="001D3CF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3EB">
        <w:rPr>
          <w:rFonts w:ascii="Times New Roman" w:hAnsi="Times New Roman" w:cs="Times New Roman"/>
          <w:b/>
          <w:sz w:val="24"/>
          <w:szCs w:val="24"/>
        </w:rPr>
        <w:t>Форма № 2 «Методика расчета целевых индикаторов»</w:t>
      </w:r>
    </w:p>
    <w:p w:rsidR="001D3CF0" w:rsidRPr="00FC2D4C" w:rsidRDefault="001D3CF0" w:rsidP="001D3C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75" w:type="dxa"/>
          <w:right w:w="75" w:type="dxa"/>
        </w:tblCellMar>
        <w:tblLook w:val="04A0"/>
      </w:tblPr>
      <w:tblGrid>
        <w:gridCol w:w="1333"/>
        <w:gridCol w:w="2488"/>
        <w:gridCol w:w="1334"/>
        <w:gridCol w:w="5864"/>
        <w:gridCol w:w="3700"/>
      </w:tblGrid>
      <w:tr w:rsidR="001D3CF0" w:rsidRPr="00E3373D" w:rsidTr="0029705D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CF0" w:rsidRPr="00E3373D" w:rsidRDefault="001D3CF0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73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D3CF0" w:rsidRPr="00E3373D" w:rsidRDefault="001D3CF0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73D">
              <w:rPr>
                <w:rFonts w:ascii="Times New Roman" w:hAnsi="Times New Roman" w:cs="Times New Roman"/>
                <w:sz w:val="24"/>
                <w:szCs w:val="24"/>
              </w:rPr>
              <w:t>целевого индикатора программы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CF0" w:rsidRPr="00E3373D" w:rsidRDefault="001D3CF0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73D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CF0" w:rsidRPr="00E3373D" w:rsidRDefault="001D3CF0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73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CF0" w:rsidRPr="00E3373D" w:rsidRDefault="001D3CF0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73D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индикатора (формула) и методологические пояснения к расчету целевого индикатора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CF0" w:rsidRPr="00E3373D" w:rsidRDefault="001D3CF0" w:rsidP="003653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73D">
              <w:rPr>
                <w:rFonts w:ascii="Times New Roman" w:hAnsi="Times New Roman" w:cs="Times New Roman"/>
                <w:sz w:val="24"/>
                <w:szCs w:val="24"/>
              </w:rPr>
              <w:t>Базовые индикаторы, используемые в формуле</w:t>
            </w:r>
          </w:p>
        </w:tc>
      </w:tr>
      <w:tr w:rsidR="001D3CF0" w:rsidRPr="00E3373D" w:rsidTr="0029705D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CF0" w:rsidRPr="00E3373D" w:rsidRDefault="00F3460E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CF0" w:rsidRPr="00E3373D" w:rsidRDefault="00F3460E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F0" w:rsidRPr="00E3373D" w:rsidRDefault="00F3460E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F0" w:rsidRPr="00E3373D" w:rsidRDefault="00F3460E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CF0" w:rsidRPr="00E3373D" w:rsidRDefault="00F3460E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3CF0" w:rsidRPr="00E3373D" w:rsidTr="0029705D"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CF0" w:rsidRPr="00E3373D" w:rsidRDefault="00F3460E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CF0" w:rsidRPr="00E3373D" w:rsidRDefault="00F3460E" w:rsidP="002A0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 населения города,  систематически занимающегося физической культурой и спортом 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F0" w:rsidRPr="00E3373D" w:rsidRDefault="00F3460E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29" w:rsidRPr="00E3373D" w:rsidRDefault="00F3460E" w:rsidP="00104D29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1 =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*100%,</w:t>
            </w:r>
          </w:p>
          <w:p w:rsidR="00104D29" w:rsidRPr="00E3373D" w:rsidRDefault="00F3460E" w:rsidP="00104D29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104D29" w:rsidRPr="00E3373D" w:rsidRDefault="007354E7" w:rsidP="00104D29">
            <w:pPr>
              <w:pStyle w:val="af3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4E7">
              <w:rPr>
                <w:rFonts w:ascii="Times New Roman" w:hAnsi="Times New Roman" w:cs="Times New Roman"/>
                <w:iCs/>
                <w:sz w:val="24"/>
                <w:szCs w:val="24"/>
              </w:rPr>
              <w:t>Чз</w:t>
            </w:r>
            <w:proofErr w:type="spellEnd"/>
            <w:r w:rsidR="00104D29" w:rsidRPr="00E3373D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занимающихся физической культурой и спортом (1-ФК раздел </w:t>
            </w:r>
            <w:r w:rsidR="00104D29" w:rsidRPr="00E337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104D29" w:rsidRPr="00E3373D">
              <w:rPr>
                <w:rFonts w:ascii="Times New Roman" w:hAnsi="Times New Roman" w:cs="Times New Roman"/>
                <w:sz w:val="24"/>
                <w:szCs w:val="24"/>
              </w:rPr>
              <w:t xml:space="preserve"> строка 1</w:t>
            </w:r>
            <w:r w:rsidR="00EE3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4D29" w:rsidRPr="00E3373D">
              <w:rPr>
                <w:rFonts w:ascii="Times New Roman" w:hAnsi="Times New Roman" w:cs="Times New Roman"/>
                <w:sz w:val="24"/>
                <w:szCs w:val="24"/>
              </w:rPr>
              <w:t xml:space="preserve"> графа 4), человек;</w:t>
            </w:r>
          </w:p>
          <w:p w:rsidR="001D3CF0" w:rsidRPr="00E3373D" w:rsidRDefault="007354E7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4E7">
              <w:rPr>
                <w:rFonts w:ascii="Times New Roman" w:hAnsi="Times New Roman" w:cs="Times New Roman"/>
                <w:iCs/>
                <w:sz w:val="24"/>
                <w:szCs w:val="24"/>
              </w:rPr>
              <w:t>Чн</w:t>
            </w:r>
            <w:proofErr w:type="spellEnd"/>
            <w:r w:rsidRPr="007354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104D29" w:rsidRPr="00E3373D">
              <w:rPr>
                <w:rFonts w:ascii="Times New Roman" w:hAnsi="Times New Roman" w:cs="Times New Roman"/>
                <w:sz w:val="24"/>
                <w:szCs w:val="24"/>
              </w:rPr>
              <w:t>– среднегодовая численность населения, человек.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3CF0" w:rsidRPr="00E3373D" w:rsidRDefault="001D3CF0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CF0" w:rsidRPr="00E3373D" w:rsidTr="0029705D"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CF0" w:rsidRPr="00E3373D" w:rsidRDefault="001D3CF0" w:rsidP="002A0D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CF0" w:rsidRPr="00E3373D" w:rsidRDefault="001D3CF0" w:rsidP="002A0D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CF0" w:rsidRPr="00E3373D" w:rsidRDefault="001D3CF0" w:rsidP="002A0D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CF0" w:rsidRPr="00E3373D" w:rsidRDefault="001D3CF0" w:rsidP="00104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29" w:rsidRPr="00E3373D" w:rsidRDefault="00F3460E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  <w:p w:rsidR="001D3CF0" w:rsidRPr="00E3373D" w:rsidRDefault="001D3CF0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D29" w:rsidRPr="00E3373D" w:rsidTr="0029705D">
        <w:trPr>
          <w:trHeight w:val="556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29" w:rsidRPr="00E3373D" w:rsidRDefault="00F3460E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29" w:rsidRPr="00E3373D" w:rsidRDefault="00F3460E" w:rsidP="002A0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срывов официальных соревнований из-за неготовности муниципальных спортивных сооружений из общего числа запланированных спортивных мероприятий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29" w:rsidRPr="00E3373D" w:rsidRDefault="00104D29" w:rsidP="00ED15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7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29" w:rsidRPr="00E3373D" w:rsidRDefault="00104D29" w:rsidP="00104D29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73D">
              <w:rPr>
                <w:rFonts w:ascii="Times New Roman" w:hAnsi="Times New Roman"/>
                <w:sz w:val="24"/>
                <w:szCs w:val="24"/>
              </w:rPr>
              <w:t xml:space="preserve">Показатель 2 = </w:t>
            </w:r>
            <w:proofErr w:type="spellStart"/>
            <w:r w:rsidRPr="00E3373D">
              <w:rPr>
                <w:rFonts w:ascii="Times New Roman" w:hAnsi="Times New Roman"/>
                <w:sz w:val="24"/>
                <w:szCs w:val="24"/>
              </w:rPr>
              <w:t>Дс</w:t>
            </w:r>
            <w:proofErr w:type="spellEnd"/>
            <w:r w:rsidRPr="00E3373D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 w:rsidRPr="00E3373D">
              <w:rPr>
                <w:rFonts w:ascii="Times New Roman" w:hAnsi="Times New Roman"/>
                <w:sz w:val="24"/>
                <w:szCs w:val="24"/>
              </w:rPr>
              <w:t>Дсм</w:t>
            </w:r>
            <w:proofErr w:type="spellEnd"/>
            <w:r w:rsidRPr="00E3373D">
              <w:rPr>
                <w:rFonts w:ascii="Times New Roman" w:hAnsi="Times New Roman"/>
                <w:sz w:val="24"/>
                <w:szCs w:val="24"/>
              </w:rPr>
              <w:t xml:space="preserve"> *100%,</w:t>
            </w:r>
          </w:p>
          <w:p w:rsidR="00104D29" w:rsidRPr="00E3373D" w:rsidRDefault="00104D29" w:rsidP="00104D29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73D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104D29" w:rsidRPr="00E3373D" w:rsidRDefault="007354E7" w:rsidP="00104D29">
            <w:pPr>
              <w:pStyle w:val="af3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4E7">
              <w:rPr>
                <w:rFonts w:ascii="Times New Roman" w:hAnsi="Times New Roman" w:cs="Times New Roman"/>
                <w:iCs/>
                <w:sz w:val="24"/>
                <w:szCs w:val="24"/>
              </w:rPr>
              <w:t>Дс</w:t>
            </w:r>
            <w:proofErr w:type="spellEnd"/>
            <w:r w:rsidR="00104D29" w:rsidRPr="00E3373D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срывов по причине неготовности;</w:t>
            </w:r>
          </w:p>
          <w:p w:rsidR="00104D29" w:rsidRPr="00E3373D" w:rsidRDefault="007354E7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4E7">
              <w:rPr>
                <w:rFonts w:ascii="Times New Roman" w:hAnsi="Times New Roman" w:cs="Times New Roman"/>
                <w:iCs/>
                <w:sz w:val="24"/>
                <w:szCs w:val="24"/>
              </w:rPr>
              <w:t>Дсм</w:t>
            </w:r>
            <w:proofErr w:type="spellEnd"/>
            <w:r w:rsidRPr="007354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104D29" w:rsidRPr="00E3373D">
              <w:rPr>
                <w:rFonts w:ascii="Times New Roman" w:hAnsi="Times New Roman" w:cs="Times New Roman"/>
                <w:sz w:val="24"/>
                <w:szCs w:val="24"/>
              </w:rPr>
              <w:t>– количество запланированных спортивных мероприятий.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29" w:rsidRPr="00E3373D" w:rsidRDefault="00104D29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7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705D" w:rsidRPr="00E3373D" w:rsidTr="0029705D">
        <w:trPr>
          <w:trHeight w:val="1935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5D" w:rsidRPr="00E3373D" w:rsidRDefault="0029705D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5D" w:rsidRPr="00E3373D" w:rsidRDefault="0029705D" w:rsidP="002A0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населения, принявшего участие в оздоровительных и спортивно-массовых </w:t>
            </w:r>
            <w:r w:rsidRPr="00E3373D"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5D" w:rsidRPr="00E3373D" w:rsidRDefault="0029705D" w:rsidP="00ED15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73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5D" w:rsidRPr="00E3373D" w:rsidRDefault="0029705D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73D">
              <w:rPr>
                <w:rFonts w:ascii="Times New Roman" w:hAnsi="Times New Roman" w:cs="Times New Roman"/>
                <w:sz w:val="24"/>
                <w:szCs w:val="24"/>
              </w:rPr>
              <w:t>Показатель 3 = А</w:t>
            </w:r>
            <w:proofErr w:type="gramStart"/>
            <w:r w:rsidRPr="00E33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373D">
              <w:rPr>
                <w:rFonts w:ascii="Times New Roman" w:hAnsi="Times New Roman" w:cs="Times New Roman"/>
                <w:sz w:val="24"/>
                <w:szCs w:val="24"/>
              </w:rPr>
              <w:t>+А2+А3+А4+А5</w:t>
            </w:r>
          </w:p>
          <w:p w:rsidR="0029705D" w:rsidRPr="00E3373D" w:rsidRDefault="0029705D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73D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29705D" w:rsidRPr="00E3373D" w:rsidRDefault="0029705D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7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33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373D">
              <w:rPr>
                <w:rFonts w:ascii="Times New Roman" w:hAnsi="Times New Roman" w:cs="Times New Roman"/>
                <w:sz w:val="24"/>
                <w:szCs w:val="24"/>
              </w:rPr>
              <w:t>– Численность населения, принявшего участие в мероприятиях на летних и зимних дворовых площадках, чел.</w:t>
            </w:r>
          </w:p>
          <w:p w:rsidR="0029705D" w:rsidRPr="00E3373D" w:rsidRDefault="0029705D" w:rsidP="002970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7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337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373D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населения, принявшего участие во всероссийских массовых акциях, чел.;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5D" w:rsidRPr="00E3373D" w:rsidRDefault="0029705D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705D" w:rsidRPr="00E3373D" w:rsidTr="00611AB5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5D" w:rsidRPr="00E3373D" w:rsidRDefault="0029705D" w:rsidP="00611A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5D" w:rsidRPr="00E3373D" w:rsidRDefault="0029705D" w:rsidP="00611A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5D" w:rsidRPr="00E3373D" w:rsidRDefault="0029705D" w:rsidP="00611A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5D" w:rsidRPr="00E3373D" w:rsidRDefault="0029705D" w:rsidP="00611A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5D" w:rsidRPr="00E3373D" w:rsidRDefault="0029705D" w:rsidP="00611A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9705D" w:rsidRPr="00E3373D" w:rsidTr="0029705D">
        <w:trPr>
          <w:trHeight w:val="1935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5D" w:rsidRDefault="0029705D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5D" w:rsidRDefault="0029705D" w:rsidP="002A0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5D" w:rsidRPr="00E3373D" w:rsidRDefault="0029705D" w:rsidP="00ED15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5D" w:rsidRPr="00E3373D" w:rsidRDefault="0029705D" w:rsidP="002970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А3 – Численность населения, принявшего участие в спортивно – массовых мероприятиях,  утвержденных  календарным планом, чел.;</w:t>
            </w:r>
          </w:p>
          <w:p w:rsidR="0029705D" w:rsidRPr="00E3373D" w:rsidRDefault="0029705D" w:rsidP="002970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населения, принявшего участие в отраслевых спартакиадах, чел.;</w:t>
            </w:r>
          </w:p>
          <w:p w:rsidR="0029705D" w:rsidRPr="00E3373D" w:rsidRDefault="0029705D" w:rsidP="002970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А5 –  Численность населения, принявшего участие в мероприятиях, приуроченных к памятным датам, чел.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5D" w:rsidRDefault="0029705D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85A" w:rsidRPr="00E3373D" w:rsidTr="0029705D">
        <w:trPr>
          <w:trHeight w:val="556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5A" w:rsidRPr="00E3373D" w:rsidRDefault="00F3460E" w:rsidP="002A0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5A" w:rsidRPr="00E3373D" w:rsidRDefault="00F3460E" w:rsidP="002F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Процент сокращения кредиторской задолженности по бюджетным обязательствам прошлых отчетных периодов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5A" w:rsidRPr="00E3373D" w:rsidRDefault="00F3460E" w:rsidP="00ED15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CD" w:rsidRDefault="003F40CD" w:rsidP="002F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% = (∑ </w:t>
            </w:r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</w:t>
            </w:r>
            <w:r w:rsidRPr="003F40C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z</w:t>
            </w:r>
            <w:r w:rsidRPr="003F40CD">
              <w:rPr>
                <w:rFonts w:ascii="Times New Roman" w:eastAsiaTheme="minorHAnsi" w:hAnsi="Times New Roman"/>
                <w:sz w:val="24"/>
                <w:szCs w:val="24"/>
              </w:rPr>
              <w:t xml:space="preserve"> / ∑ </w:t>
            </w:r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z</w:t>
            </w:r>
            <w:proofErr w:type="gramStart"/>
            <w:r w:rsidRPr="003F40CD">
              <w:rPr>
                <w:rFonts w:ascii="Times New Roman" w:eastAsiaTheme="minorHAnsi" w:hAnsi="Times New Roman"/>
                <w:sz w:val="24"/>
                <w:szCs w:val="24"/>
              </w:rPr>
              <w:t xml:space="preserve"> )</w:t>
            </w:r>
            <w:proofErr w:type="gramEnd"/>
            <w:r w:rsidRPr="003F40CD">
              <w:rPr>
                <w:rFonts w:ascii="Times New Roman" w:eastAsiaTheme="minorHAnsi" w:hAnsi="Times New Roman"/>
                <w:sz w:val="24"/>
                <w:szCs w:val="24"/>
              </w:rPr>
              <w:t xml:space="preserve"> * 100%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, где:</w:t>
            </w:r>
          </w:p>
          <w:p w:rsidR="003F40CD" w:rsidRPr="003F40CD" w:rsidRDefault="003F40CD" w:rsidP="002F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2F285A" w:rsidRPr="00E3373D" w:rsidRDefault="003F40CD" w:rsidP="002F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∑ </w:t>
            </w:r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</w:t>
            </w:r>
            <w:r w:rsidRPr="003F40C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z</w:t>
            </w:r>
            <w:r w:rsidR="002F285A" w:rsidRPr="00E3373D">
              <w:rPr>
                <w:rFonts w:ascii="Times New Roman" w:eastAsiaTheme="minorHAnsi" w:hAnsi="Times New Roman"/>
                <w:sz w:val="24"/>
                <w:szCs w:val="24"/>
              </w:rPr>
              <w:t xml:space="preserve"> - сумма денежных средств, направленных на погашение просроченной кредиторской задолженности, руб.;</w:t>
            </w:r>
          </w:p>
          <w:p w:rsidR="002F285A" w:rsidRPr="00E3373D" w:rsidRDefault="002F285A" w:rsidP="002F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3373D">
              <w:rPr>
                <w:rFonts w:ascii="Times New Roman" w:eastAsiaTheme="minorHAnsi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6756" cy="171450"/>
                  <wp:effectExtent l="19050" t="0" r="1844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28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373D">
              <w:rPr>
                <w:rFonts w:ascii="Times New Roman" w:eastAsiaTheme="minorHAnsi" w:hAnsi="Times New Roman"/>
                <w:sz w:val="24"/>
                <w:szCs w:val="24"/>
              </w:rPr>
              <w:t xml:space="preserve"> - сумма просроченной задолженности по бюджетным обязательствам прошлых периодов, руб.</w:t>
            </w:r>
          </w:p>
          <w:p w:rsidR="002F285A" w:rsidRPr="00E3373D" w:rsidRDefault="002F285A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5A" w:rsidRPr="00E3373D" w:rsidRDefault="002F285A" w:rsidP="00104D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4E77" w:rsidRDefault="00524E77" w:rsidP="001D3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OLE_LINK1"/>
    </w:p>
    <w:p w:rsidR="00524E77" w:rsidRDefault="00524E77" w:rsidP="001D3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4E77" w:rsidRDefault="00524E77" w:rsidP="001D3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4E77" w:rsidRDefault="00524E77" w:rsidP="001D3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4E77" w:rsidRDefault="00524E77" w:rsidP="001D3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4E77" w:rsidRDefault="00524E77" w:rsidP="001D3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4E77" w:rsidRDefault="00524E77" w:rsidP="001D3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4E77" w:rsidRDefault="00524E77" w:rsidP="001D3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4E77" w:rsidRDefault="00524E77" w:rsidP="00524E77">
      <w:pPr>
        <w:shd w:val="clear" w:color="auto" w:fill="FFFFFF"/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</w:p>
    <w:p w:rsidR="00524E77" w:rsidRDefault="00524E77" w:rsidP="00524E77">
      <w:pPr>
        <w:shd w:val="clear" w:color="auto" w:fill="FFFFFF"/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</w:p>
    <w:p w:rsidR="00524E77" w:rsidRDefault="00524E77" w:rsidP="00524E77">
      <w:pPr>
        <w:shd w:val="clear" w:color="auto" w:fill="FFFFFF"/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</w:p>
    <w:p w:rsidR="00524E77" w:rsidRDefault="00524E77" w:rsidP="00524E77">
      <w:pPr>
        <w:shd w:val="clear" w:color="auto" w:fill="FFFFFF"/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</w:p>
    <w:p w:rsidR="00524E77" w:rsidRDefault="00524E77" w:rsidP="00524E77">
      <w:pPr>
        <w:shd w:val="clear" w:color="auto" w:fill="FFFFFF"/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</w:p>
    <w:p w:rsidR="00524E77" w:rsidRDefault="00524E77" w:rsidP="00524E77">
      <w:pPr>
        <w:shd w:val="clear" w:color="auto" w:fill="FFFFFF"/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</w:p>
    <w:p w:rsidR="00E012FF" w:rsidRDefault="00E012FF" w:rsidP="00524E77">
      <w:pPr>
        <w:shd w:val="clear" w:color="auto" w:fill="FFFFFF"/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</w:p>
    <w:p w:rsidR="00E012FF" w:rsidRDefault="00E012FF" w:rsidP="00524E77">
      <w:pPr>
        <w:shd w:val="clear" w:color="auto" w:fill="FFFFFF"/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</w:p>
    <w:p w:rsidR="00524E77" w:rsidRDefault="00524E77" w:rsidP="00524E77">
      <w:pPr>
        <w:shd w:val="clear" w:color="auto" w:fill="FFFFFF"/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</w:p>
    <w:p w:rsidR="002A012A" w:rsidRDefault="002A012A" w:rsidP="00524E77">
      <w:pPr>
        <w:shd w:val="clear" w:color="auto" w:fill="FFFFFF"/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</w:p>
    <w:p w:rsidR="002A012A" w:rsidRDefault="002A012A" w:rsidP="00524E77">
      <w:pPr>
        <w:shd w:val="clear" w:color="auto" w:fill="FFFFFF"/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</w:p>
    <w:p w:rsidR="006A525F" w:rsidRDefault="006A525F" w:rsidP="00524E77">
      <w:pPr>
        <w:shd w:val="clear" w:color="auto" w:fill="FFFFFF"/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</w:p>
    <w:p w:rsidR="00524E77" w:rsidRPr="000F3BDF" w:rsidRDefault="00524E77" w:rsidP="00524E77">
      <w:pPr>
        <w:shd w:val="clear" w:color="auto" w:fill="FFFFFF"/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>Приложение № 3</w:t>
      </w:r>
    </w:p>
    <w:p w:rsidR="00524E77" w:rsidRPr="000F3BDF" w:rsidRDefault="00524E77" w:rsidP="00524E77">
      <w:pPr>
        <w:shd w:val="clear" w:color="auto" w:fill="FFFFFF"/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524E77" w:rsidRPr="000F3BDF" w:rsidRDefault="00524E77" w:rsidP="00524E7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«Развитие физической культуры и                                          массового спорта Новокузнецкого </w:t>
      </w:r>
    </w:p>
    <w:p w:rsidR="00524E77" w:rsidRPr="000F3BDF" w:rsidRDefault="00524E77" w:rsidP="00524E77">
      <w:pPr>
        <w:shd w:val="clear" w:color="auto" w:fill="FFFFFF"/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>городского округа»</w:t>
      </w:r>
    </w:p>
    <w:p w:rsidR="00524E77" w:rsidRDefault="00524E77" w:rsidP="001D3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64CBE" w:rsidRDefault="00264CBE" w:rsidP="00264C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2AAB">
        <w:rPr>
          <w:rFonts w:ascii="Times New Roman" w:hAnsi="Times New Roman"/>
          <w:b/>
          <w:sz w:val="24"/>
          <w:szCs w:val="24"/>
        </w:rPr>
        <w:t>Форма № 3 «План программных мероприятий»</w:t>
      </w:r>
    </w:p>
    <w:p w:rsidR="00264CBE" w:rsidRDefault="00264CBE" w:rsidP="00264C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0"/>
        <w:tblpPr w:leftFromText="180" w:rightFromText="180" w:vertAnchor="text" w:tblpX="-630" w:tblpY="1"/>
        <w:tblOverlap w:val="never"/>
        <w:tblW w:w="5262" w:type="pct"/>
        <w:tblLayout w:type="fixed"/>
        <w:tblLook w:val="0000"/>
      </w:tblPr>
      <w:tblGrid>
        <w:gridCol w:w="2188"/>
        <w:gridCol w:w="2035"/>
        <w:gridCol w:w="856"/>
        <w:gridCol w:w="983"/>
        <w:gridCol w:w="9"/>
        <w:gridCol w:w="1696"/>
        <w:gridCol w:w="280"/>
        <w:gridCol w:w="1148"/>
        <w:gridCol w:w="1133"/>
        <w:gridCol w:w="1273"/>
        <w:gridCol w:w="1435"/>
        <w:gridCol w:w="1814"/>
        <w:gridCol w:w="710"/>
      </w:tblGrid>
      <w:tr w:rsidR="006F1B84" w:rsidRPr="00B74291" w:rsidTr="00C44980">
        <w:trPr>
          <w:trHeight w:val="872"/>
        </w:trPr>
        <w:tc>
          <w:tcPr>
            <w:tcW w:w="703" w:type="pct"/>
            <w:vMerge w:val="restart"/>
          </w:tcPr>
          <w:p w:rsidR="00264CBE" w:rsidRPr="00C44980" w:rsidRDefault="00264CBE" w:rsidP="002A0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98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C44980">
              <w:rPr>
                <w:rFonts w:ascii="Times New Roman" w:hAnsi="Times New Roman"/>
                <w:sz w:val="24"/>
                <w:szCs w:val="24"/>
              </w:rPr>
              <w:br/>
              <w:t xml:space="preserve">цели программы, основных мероприятий </w:t>
            </w:r>
          </w:p>
        </w:tc>
        <w:tc>
          <w:tcPr>
            <w:tcW w:w="654" w:type="pct"/>
            <w:vMerge w:val="restar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(ответственный исполнитель (координатор) и </w:t>
            </w:r>
            <w:proofErr w:type="spellStart"/>
            <w:proofErr w:type="gramStart"/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соисполните-ли</w:t>
            </w:r>
            <w:proofErr w:type="spellEnd"/>
            <w:proofErr w:type="gramEnd"/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) программных мероприятий</w:t>
            </w:r>
          </w:p>
        </w:tc>
        <w:tc>
          <w:tcPr>
            <w:tcW w:w="275" w:type="pct"/>
            <w:vMerge w:val="restart"/>
          </w:tcPr>
          <w:p w:rsidR="00264CBE" w:rsidRPr="00C44980" w:rsidRDefault="00264CBE" w:rsidP="002A01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319" w:type="pct"/>
            <w:gridSpan w:val="2"/>
            <w:vMerge w:val="restart"/>
          </w:tcPr>
          <w:p w:rsidR="00264CBE" w:rsidRPr="00C44980" w:rsidRDefault="00264CBE" w:rsidP="002A0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980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238" w:type="pct"/>
            <w:gridSpan w:val="6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583" w:type="pct"/>
            <w:vMerge w:val="restar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Ожидаемый конечный и непосредственный результат</w:t>
            </w:r>
          </w:p>
        </w:tc>
        <w:tc>
          <w:tcPr>
            <w:tcW w:w="228" w:type="pct"/>
            <w:vMerge w:val="restart"/>
          </w:tcPr>
          <w:p w:rsidR="00264CBE" w:rsidRPr="00B74291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429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 целевого индикатора</w:t>
            </w:r>
          </w:p>
        </w:tc>
      </w:tr>
      <w:tr w:rsidR="006F1B84" w:rsidRPr="00B74291" w:rsidTr="00C44980">
        <w:trPr>
          <w:trHeight w:val="233"/>
        </w:trPr>
        <w:tc>
          <w:tcPr>
            <w:tcW w:w="703" w:type="pct"/>
            <w:vMerge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gridSpan w:val="2"/>
            <w:vMerge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gridSpan w:val="2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Всего (сумма граф 7-9)</w:t>
            </w:r>
          </w:p>
        </w:tc>
        <w:tc>
          <w:tcPr>
            <w:tcW w:w="364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409" w:type="pct"/>
          </w:tcPr>
          <w:p w:rsidR="00264CBE" w:rsidRPr="00C44980" w:rsidRDefault="00264CBE" w:rsidP="002A012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461" w:type="pct"/>
          </w:tcPr>
          <w:p w:rsidR="00264CBE" w:rsidRPr="00C44980" w:rsidRDefault="00264CBE" w:rsidP="002A012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583" w:type="pct"/>
            <w:vMerge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264CBE" w:rsidRPr="00B74291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1B84" w:rsidRPr="00B74291" w:rsidTr="00C44980">
        <w:trPr>
          <w:trHeight w:val="506"/>
        </w:trPr>
        <w:tc>
          <w:tcPr>
            <w:tcW w:w="703" w:type="pct"/>
            <w:vMerge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gridSpan w:val="2"/>
            <w:vMerge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264CBE" w:rsidRPr="00C44980" w:rsidRDefault="00264CBE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459" w:type="pct"/>
            <w:gridSpan w:val="2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234781,40</w:t>
            </w:r>
          </w:p>
        </w:tc>
        <w:tc>
          <w:tcPr>
            <w:tcW w:w="364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78253,80</w:t>
            </w:r>
          </w:p>
        </w:tc>
        <w:tc>
          <w:tcPr>
            <w:tcW w:w="40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78263,80</w:t>
            </w:r>
          </w:p>
        </w:tc>
        <w:tc>
          <w:tcPr>
            <w:tcW w:w="461" w:type="pct"/>
          </w:tcPr>
          <w:p w:rsidR="00264CBE" w:rsidRPr="00C44980" w:rsidRDefault="00264CBE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78263,80</w:t>
            </w:r>
          </w:p>
        </w:tc>
        <w:tc>
          <w:tcPr>
            <w:tcW w:w="583" w:type="pct"/>
            <w:vMerge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264CBE" w:rsidRPr="00B74291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1B84" w:rsidRPr="00B74291" w:rsidTr="00C44980">
        <w:trPr>
          <w:trHeight w:val="799"/>
        </w:trPr>
        <w:tc>
          <w:tcPr>
            <w:tcW w:w="703" w:type="pct"/>
            <w:vMerge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gridSpan w:val="2"/>
            <w:vMerge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264CBE" w:rsidRPr="00C44980" w:rsidRDefault="00264CBE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459" w:type="pct"/>
            <w:gridSpan w:val="2"/>
          </w:tcPr>
          <w:p w:rsidR="00264CBE" w:rsidRPr="00C44980" w:rsidRDefault="00264CBE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120012,30</w:t>
            </w:r>
          </w:p>
        </w:tc>
        <w:tc>
          <w:tcPr>
            <w:tcW w:w="364" w:type="pct"/>
          </w:tcPr>
          <w:p w:rsidR="00264CBE" w:rsidRPr="00C44980" w:rsidRDefault="00264CBE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30884,70</w:t>
            </w:r>
          </w:p>
        </w:tc>
        <w:tc>
          <w:tcPr>
            <w:tcW w:w="409" w:type="pct"/>
          </w:tcPr>
          <w:p w:rsidR="00264CBE" w:rsidRPr="00C44980" w:rsidRDefault="00264CBE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44563,80</w:t>
            </w:r>
          </w:p>
        </w:tc>
        <w:tc>
          <w:tcPr>
            <w:tcW w:w="461" w:type="pct"/>
          </w:tcPr>
          <w:p w:rsidR="00264CBE" w:rsidRPr="00C44980" w:rsidRDefault="00264CBE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44563,80</w:t>
            </w:r>
          </w:p>
        </w:tc>
        <w:tc>
          <w:tcPr>
            <w:tcW w:w="583" w:type="pct"/>
            <w:vMerge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264CBE" w:rsidRPr="00B74291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1B84" w:rsidRPr="00B74291" w:rsidTr="00C44980">
        <w:trPr>
          <w:trHeight w:val="168"/>
        </w:trPr>
        <w:tc>
          <w:tcPr>
            <w:tcW w:w="703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" w:type="pct"/>
            <w:gridSpan w:val="2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5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" w:type="pct"/>
            <w:gridSpan w:val="2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1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3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" w:type="pct"/>
          </w:tcPr>
          <w:p w:rsidR="00264CBE" w:rsidRPr="00B74291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429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264CBE" w:rsidRPr="00B74291" w:rsidTr="00C44980">
        <w:trPr>
          <w:trHeight w:val="269"/>
        </w:trPr>
        <w:tc>
          <w:tcPr>
            <w:tcW w:w="5000" w:type="pct"/>
            <w:gridSpan w:val="13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 - создание условий для укрепления здоровья населения путем развития, популяризации массового спорта на территории города Новокузнецка</w:t>
            </w:r>
          </w:p>
        </w:tc>
      </w:tr>
      <w:tr w:rsidR="006F1B84" w:rsidRPr="00B74291" w:rsidTr="00C44980">
        <w:trPr>
          <w:trHeight w:val="841"/>
        </w:trPr>
        <w:tc>
          <w:tcPr>
            <w:tcW w:w="703" w:type="pct"/>
            <w:vMerge w:val="restar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</w:t>
            </w:r>
          </w:p>
          <w:p w:rsidR="00264CBE" w:rsidRPr="00C44980" w:rsidRDefault="00D72521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264CBE" w:rsidRPr="00C44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спортивных сооружений, находящихся в муниципальной собственности</w:t>
            </w:r>
            <w:r w:rsidRPr="00C44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54" w:type="pct"/>
            <w:vMerge w:val="restart"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275" w:type="pct"/>
            <w:vMerge w:val="restart"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2015-2017гг.</w:t>
            </w:r>
          </w:p>
        </w:tc>
        <w:tc>
          <w:tcPr>
            <w:tcW w:w="316" w:type="pct"/>
            <w:vMerge w:val="restart"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638" w:type="pct"/>
            <w:gridSpan w:val="3"/>
          </w:tcPr>
          <w:p w:rsidR="00264CBE" w:rsidRPr="00C44980" w:rsidRDefault="00264CBE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207000,00</w:t>
            </w:r>
          </w:p>
        </w:tc>
        <w:tc>
          <w:tcPr>
            <w:tcW w:w="364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69000,00</w:t>
            </w:r>
          </w:p>
        </w:tc>
        <w:tc>
          <w:tcPr>
            <w:tcW w:w="40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69000,00</w:t>
            </w:r>
          </w:p>
        </w:tc>
        <w:tc>
          <w:tcPr>
            <w:tcW w:w="461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69000,00</w:t>
            </w:r>
          </w:p>
        </w:tc>
        <w:tc>
          <w:tcPr>
            <w:tcW w:w="583" w:type="pct"/>
            <w:vMerge w:val="restart"/>
          </w:tcPr>
          <w:p w:rsidR="00264CBE" w:rsidRPr="00C44980" w:rsidRDefault="00264CBE" w:rsidP="002A012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срывов официальных соревнований из-за неготовности муниципальных спортивных сооружений из общего числа запланированных спортивных мероприятий</w:t>
            </w:r>
          </w:p>
        </w:tc>
        <w:tc>
          <w:tcPr>
            <w:tcW w:w="228" w:type="pct"/>
            <w:vMerge w:val="restart"/>
          </w:tcPr>
          <w:p w:rsidR="00264CBE" w:rsidRPr="00B74291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429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F1B84" w:rsidRPr="00B74291" w:rsidTr="00C44980">
        <w:trPr>
          <w:trHeight w:val="723"/>
        </w:trPr>
        <w:tc>
          <w:tcPr>
            <w:tcW w:w="703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264CBE" w:rsidRPr="00C44980" w:rsidRDefault="00264CBE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36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90409,60</w:t>
            </w:r>
          </w:p>
        </w:tc>
        <w:tc>
          <w:tcPr>
            <w:tcW w:w="364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21409,60</w:t>
            </w:r>
          </w:p>
        </w:tc>
        <w:tc>
          <w:tcPr>
            <w:tcW w:w="40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34500,00</w:t>
            </w:r>
          </w:p>
        </w:tc>
        <w:tc>
          <w:tcPr>
            <w:tcW w:w="461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34500,00</w:t>
            </w:r>
          </w:p>
        </w:tc>
        <w:tc>
          <w:tcPr>
            <w:tcW w:w="583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264CBE" w:rsidRPr="00B74291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1B84" w:rsidRPr="00B74291" w:rsidTr="00C44980">
        <w:trPr>
          <w:trHeight w:val="553"/>
        </w:trPr>
        <w:tc>
          <w:tcPr>
            <w:tcW w:w="703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38" w:type="pct"/>
            <w:gridSpan w:val="3"/>
          </w:tcPr>
          <w:p w:rsidR="00C44980" w:rsidRPr="00C44980" w:rsidRDefault="00264CBE" w:rsidP="00C44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264CBE" w:rsidRPr="00B74291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1B84" w:rsidRPr="00B74291" w:rsidTr="00C44980">
        <w:trPr>
          <w:trHeight w:val="992"/>
        </w:trPr>
        <w:tc>
          <w:tcPr>
            <w:tcW w:w="703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264CBE" w:rsidRPr="00C44980" w:rsidRDefault="00264CBE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36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264CBE" w:rsidRPr="00B74291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1B84" w:rsidRPr="00B74291" w:rsidTr="00C44980">
        <w:trPr>
          <w:trHeight w:val="512"/>
        </w:trPr>
        <w:tc>
          <w:tcPr>
            <w:tcW w:w="703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638" w:type="pct"/>
            <w:gridSpan w:val="3"/>
          </w:tcPr>
          <w:p w:rsidR="00264CBE" w:rsidRPr="00C44980" w:rsidRDefault="00264CBE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264CBE" w:rsidRPr="00B74291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1B84" w:rsidRPr="00B74291" w:rsidTr="00C44980">
        <w:trPr>
          <w:trHeight w:val="240"/>
        </w:trPr>
        <w:tc>
          <w:tcPr>
            <w:tcW w:w="703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4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  <w:gridSpan w:val="3"/>
          </w:tcPr>
          <w:p w:rsidR="00264CBE" w:rsidRPr="00C44980" w:rsidRDefault="00264CBE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1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3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" w:type="pct"/>
          </w:tcPr>
          <w:p w:rsidR="00264CBE" w:rsidRPr="00B74291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2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F1B84" w:rsidRPr="00B74291" w:rsidTr="00C44980">
        <w:trPr>
          <w:trHeight w:val="240"/>
        </w:trPr>
        <w:tc>
          <w:tcPr>
            <w:tcW w:w="703" w:type="pct"/>
            <w:vMerge w:val="restart"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 w:val="restart"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264CBE" w:rsidRPr="00C44980" w:rsidRDefault="00264CBE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264CBE" w:rsidRPr="00C44980" w:rsidRDefault="00264CBE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 w:val="restart"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 w:val="restart"/>
          </w:tcPr>
          <w:p w:rsidR="00264CBE" w:rsidRPr="00B74291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B84" w:rsidRPr="00B74291" w:rsidTr="00C44980">
        <w:trPr>
          <w:trHeight w:val="694"/>
        </w:trPr>
        <w:tc>
          <w:tcPr>
            <w:tcW w:w="703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38" w:type="pct"/>
            <w:gridSpan w:val="3"/>
          </w:tcPr>
          <w:p w:rsidR="00264CBE" w:rsidRPr="00C44980" w:rsidRDefault="00264CBE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207000,00</w:t>
            </w:r>
          </w:p>
        </w:tc>
        <w:tc>
          <w:tcPr>
            <w:tcW w:w="364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69000,00</w:t>
            </w:r>
          </w:p>
        </w:tc>
        <w:tc>
          <w:tcPr>
            <w:tcW w:w="40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69000,00</w:t>
            </w:r>
          </w:p>
        </w:tc>
        <w:tc>
          <w:tcPr>
            <w:tcW w:w="461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69000,00</w:t>
            </w:r>
          </w:p>
        </w:tc>
        <w:tc>
          <w:tcPr>
            <w:tcW w:w="583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264CBE" w:rsidRPr="00B74291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B84" w:rsidRPr="00B74291" w:rsidTr="00C44980">
        <w:trPr>
          <w:trHeight w:val="240"/>
        </w:trPr>
        <w:tc>
          <w:tcPr>
            <w:tcW w:w="703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264CBE" w:rsidRPr="00C44980" w:rsidRDefault="00264CBE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36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90409,60</w:t>
            </w:r>
          </w:p>
        </w:tc>
        <w:tc>
          <w:tcPr>
            <w:tcW w:w="364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21409,60</w:t>
            </w:r>
          </w:p>
        </w:tc>
        <w:tc>
          <w:tcPr>
            <w:tcW w:w="40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34500,00</w:t>
            </w:r>
          </w:p>
        </w:tc>
        <w:tc>
          <w:tcPr>
            <w:tcW w:w="461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34500,00</w:t>
            </w:r>
          </w:p>
        </w:tc>
        <w:tc>
          <w:tcPr>
            <w:tcW w:w="583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264CBE" w:rsidRPr="00B74291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B84" w:rsidRPr="00B74291" w:rsidTr="00C44980">
        <w:trPr>
          <w:trHeight w:val="240"/>
        </w:trPr>
        <w:tc>
          <w:tcPr>
            <w:tcW w:w="703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638" w:type="pct"/>
            <w:gridSpan w:val="3"/>
          </w:tcPr>
          <w:p w:rsidR="00264CBE" w:rsidRPr="00C44980" w:rsidRDefault="00264CBE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264CBE" w:rsidRPr="00B74291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B84" w:rsidRPr="00B74291" w:rsidTr="00C44980">
        <w:trPr>
          <w:trHeight w:val="804"/>
        </w:trPr>
        <w:tc>
          <w:tcPr>
            <w:tcW w:w="703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264CBE" w:rsidRPr="00C44980" w:rsidRDefault="00264CBE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36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264CBE" w:rsidRPr="00C44980" w:rsidRDefault="00264CBE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264CBE" w:rsidRPr="00C44980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264CBE" w:rsidRPr="00B74291" w:rsidRDefault="00264CBE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95"/>
        </w:trPr>
        <w:tc>
          <w:tcPr>
            <w:tcW w:w="703" w:type="pct"/>
            <w:vMerge w:val="restart"/>
          </w:tcPr>
          <w:p w:rsidR="006B330F" w:rsidRPr="00C44980" w:rsidRDefault="006B330F" w:rsidP="001A60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C44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</w:t>
            </w:r>
          </w:p>
          <w:p w:rsidR="006B330F" w:rsidRPr="00C44980" w:rsidRDefault="006B330F" w:rsidP="001A60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«Организация и проведение физкультурно-оздоровительных, спортивно-массовых мероприятий»</w:t>
            </w:r>
          </w:p>
        </w:tc>
        <w:tc>
          <w:tcPr>
            <w:tcW w:w="654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Комитет</w:t>
            </w:r>
          </w:p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44980">
              <w:rPr>
                <w:rFonts w:ascii="Times New Roman" w:hAnsi="Times New Roman"/>
                <w:sz w:val="24"/>
                <w:szCs w:val="24"/>
              </w:rPr>
              <w:t>Администрация Центрального района</w:t>
            </w:r>
          </w:p>
          <w:p w:rsidR="006B330F" w:rsidRPr="00C44980" w:rsidRDefault="006B330F" w:rsidP="004733C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sz w:val="24"/>
                <w:szCs w:val="24"/>
              </w:rPr>
              <w:t>Администрация Орджоникидзевского района</w:t>
            </w:r>
          </w:p>
          <w:p w:rsidR="006B330F" w:rsidRPr="00C44980" w:rsidRDefault="006B330F" w:rsidP="004733C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Куйбышевского района</w:t>
            </w:r>
          </w:p>
          <w:p w:rsidR="006B330F" w:rsidRPr="00C44980" w:rsidRDefault="006B330F" w:rsidP="004733C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sz w:val="24"/>
                <w:szCs w:val="24"/>
              </w:rPr>
              <w:t>Администрация Новоильинского района</w:t>
            </w:r>
          </w:p>
          <w:p w:rsidR="006B330F" w:rsidRPr="00C44980" w:rsidRDefault="006B330F" w:rsidP="004733CF">
            <w:pPr>
              <w:rPr>
                <w:rFonts w:ascii="Times New Roman" w:hAnsi="Times New Roman"/>
                <w:sz w:val="24"/>
                <w:szCs w:val="24"/>
              </w:rPr>
            </w:pPr>
            <w:r w:rsidRPr="00C44980">
              <w:rPr>
                <w:rFonts w:ascii="Times New Roman" w:hAnsi="Times New Roman"/>
                <w:sz w:val="24"/>
                <w:szCs w:val="24"/>
              </w:rPr>
              <w:t>Администрация Кузнецкого района</w:t>
            </w:r>
          </w:p>
          <w:p w:rsidR="006B330F" w:rsidRPr="00C44980" w:rsidRDefault="006B330F" w:rsidP="004733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/>
                <w:sz w:val="24"/>
                <w:szCs w:val="24"/>
              </w:rPr>
              <w:t>Администрация Заводского района</w:t>
            </w:r>
          </w:p>
        </w:tc>
        <w:tc>
          <w:tcPr>
            <w:tcW w:w="275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2015-2017 гг.</w:t>
            </w: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611AB5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12778,20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4259,40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4259,40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4259,40</w:t>
            </w:r>
          </w:p>
        </w:tc>
        <w:tc>
          <w:tcPr>
            <w:tcW w:w="583" w:type="pct"/>
            <w:vMerge w:val="restart"/>
          </w:tcPr>
          <w:p w:rsidR="006B330F" w:rsidRPr="00E3373D" w:rsidRDefault="006B330F" w:rsidP="005B6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населения, принявшего участие в оздоровительных и спортивно-массовых </w:t>
            </w:r>
            <w:r w:rsidRPr="00E3373D"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</w:p>
        </w:tc>
        <w:tc>
          <w:tcPr>
            <w:tcW w:w="228" w:type="pct"/>
            <w:vMerge w:val="restart"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4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B330F" w:rsidRPr="00B74291" w:rsidTr="00C44980">
        <w:trPr>
          <w:trHeight w:val="81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B03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611AB5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14031,00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3911,20</w:t>
            </w:r>
          </w:p>
        </w:tc>
        <w:tc>
          <w:tcPr>
            <w:tcW w:w="409" w:type="pct"/>
          </w:tcPr>
          <w:p w:rsidR="006B330F" w:rsidRPr="00C44980" w:rsidRDefault="006B330F" w:rsidP="00611AB5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5060,40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5059,40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8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756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B03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803"/>
        </w:trPr>
        <w:tc>
          <w:tcPr>
            <w:tcW w:w="703" w:type="pct"/>
            <w:vMerge w:val="restart"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 w:val="restart"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B03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B03C2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12778,20</w:t>
            </w:r>
          </w:p>
        </w:tc>
        <w:tc>
          <w:tcPr>
            <w:tcW w:w="364" w:type="pct"/>
          </w:tcPr>
          <w:p w:rsidR="006B330F" w:rsidRPr="00C44980" w:rsidRDefault="006B330F" w:rsidP="00B03C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4259,40</w:t>
            </w:r>
          </w:p>
        </w:tc>
        <w:tc>
          <w:tcPr>
            <w:tcW w:w="409" w:type="pct"/>
          </w:tcPr>
          <w:p w:rsidR="006B330F" w:rsidRPr="00C44980" w:rsidRDefault="006B330F" w:rsidP="00B03C2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4259,40</w:t>
            </w:r>
          </w:p>
        </w:tc>
        <w:tc>
          <w:tcPr>
            <w:tcW w:w="461" w:type="pct"/>
          </w:tcPr>
          <w:p w:rsidR="006B330F" w:rsidRPr="00C44980" w:rsidRDefault="006B330F" w:rsidP="00611AB5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4259,40</w:t>
            </w:r>
          </w:p>
        </w:tc>
        <w:tc>
          <w:tcPr>
            <w:tcW w:w="583" w:type="pct"/>
            <w:vMerge w:val="restart"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 w:val="restart"/>
          </w:tcPr>
          <w:p w:rsidR="006B330F" w:rsidRPr="00B74291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712"/>
        </w:trPr>
        <w:tc>
          <w:tcPr>
            <w:tcW w:w="703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B03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369" w:type="pct"/>
          </w:tcPr>
          <w:p w:rsidR="006B330F" w:rsidRPr="00C44980" w:rsidRDefault="006B330F" w:rsidP="00611AB5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13731,00</w:t>
            </w:r>
          </w:p>
        </w:tc>
        <w:tc>
          <w:tcPr>
            <w:tcW w:w="364" w:type="pct"/>
          </w:tcPr>
          <w:p w:rsidR="006B330F" w:rsidRPr="00C44980" w:rsidRDefault="006B330F" w:rsidP="00B03C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3811,20</w:t>
            </w:r>
          </w:p>
        </w:tc>
        <w:tc>
          <w:tcPr>
            <w:tcW w:w="409" w:type="pct"/>
          </w:tcPr>
          <w:p w:rsidR="006B330F" w:rsidRPr="00C44980" w:rsidRDefault="006B330F" w:rsidP="00611AB5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4960,40</w:t>
            </w:r>
          </w:p>
        </w:tc>
        <w:tc>
          <w:tcPr>
            <w:tcW w:w="461" w:type="pct"/>
          </w:tcPr>
          <w:p w:rsidR="006B330F" w:rsidRPr="00C44980" w:rsidRDefault="006B330F" w:rsidP="00B03C2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4959,40</w:t>
            </w:r>
          </w:p>
        </w:tc>
        <w:tc>
          <w:tcPr>
            <w:tcW w:w="583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B03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B03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B03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B03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B03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734"/>
        </w:trPr>
        <w:tc>
          <w:tcPr>
            <w:tcW w:w="703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B03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369" w:type="pct"/>
          </w:tcPr>
          <w:p w:rsidR="006B330F" w:rsidRPr="00C44980" w:rsidRDefault="006B330F" w:rsidP="00B03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364" w:type="pct"/>
          </w:tcPr>
          <w:p w:rsidR="006B330F" w:rsidRPr="00C44980" w:rsidRDefault="006B330F" w:rsidP="00B03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409" w:type="pct"/>
          </w:tcPr>
          <w:p w:rsidR="006B330F" w:rsidRPr="00C44980" w:rsidRDefault="006B330F" w:rsidP="00B03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461" w:type="pct"/>
          </w:tcPr>
          <w:p w:rsidR="006B330F" w:rsidRPr="00C44980" w:rsidRDefault="006B330F" w:rsidP="00B03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583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803"/>
        </w:trPr>
        <w:tc>
          <w:tcPr>
            <w:tcW w:w="703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275" w:type="pct"/>
            <w:vMerge w:val="restart"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B03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B03C2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9763,20</w:t>
            </w:r>
          </w:p>
          <w:p w:rsidR="006B330F" w:rsidRPr="00C44980" w:rsidRDefault="006B330F" w:rsidP="00B03C2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4" w:type="pct"/>
          </w:tcPr>
          <w:p w:rsidR="006B330F" w:rsidRPr="00C44980" w:rsidRDefault="006B330F" w:rsidP="00B03C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3254,40</w:t>
            </w:r>
          </w:p>
          <w:p w:rsidR="006B330F" w:rsidRPr="00C44980" w:rsidRDefault="006B330F" w:rsidP="00B03C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</w:tcPr>
          <w:p w:rsidR="006B330F" w:rsidRPr="00C44980" w:rsidRDefault="006B330F" w:rsidP="00B03C2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3254,40</w:t>
            </w:r>
          </w:p>
          <w:p w:rsidR="006B330F" w:rsidRPr="00C44980" w:rsidRDefault="006B330F" w:rsidP="00B03C2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1" w:type="pct"/>
          </w:tcPr>
          <w:p w:rsidR="006B330F" w:rsidRPr="00C44980" w:rsidRDefault="006B330F" w:rsidP="00B03C2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3254,40</w:t>
            </w:r>
          </w:p>
          <w:p w:rsidR="006B330F" w:rsidRPr="00C44980" w:rsidRDefault="006B330F" w:rsidP="00B03C2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712"/>
        </w:trPr>
        <w:tc>
          <w:tcPr>
            <w:tcW w:w="703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B03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369" w:type="pct"/>
          </w:tcPr>
          <w:p w:rsidR="006B330F" w:rsidRPr="00C44980" w:rsidRDefault="006B330F" w:rsidP="00611AB5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9764,50</w:t>
            </w:r>
          </w:p>
        </w:tc>
        <w:tc>
          <w:tcPr>
            <w:tcW w:w="364" w:type="pct"/>
          </w:tcPr>
          <w:p w:rsidR="006B330F" w:rsidRPr="00C44980" w:rsidRDefault="006B330F" w:rsidP="00B03C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3254,70</w:t>
            </w:r>
          </w:p>
        </w:tc>
        <w:tc>
          <w:tcPr>
            <w:tcW w:w="409" w:type="pct"/>
          </w:tcPr>
          <w:p w:rsidR="006B330F" w:rsidRPr="00C44980" w:rsidRDefault="006B330F" w:rsidP="00611AB5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3255,40</w:t>
            </w:r>
          </w:p>
        </w:tc>
        <w:tc>
          <w:tcPr>
            <w:tcW w:w="461" w:type="pct"/>
          </w:tcPr>
          <w:p w:rsidR="006B330F" w:rsidRPr="00C44980" w:rsidRDefault="006B330F" w:rsidP="00B03C2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3254,40</w:t>
            </w:r>
          </w:p>
        </w:tc>
        <w:tc>
          <w:tcPr>
            <w:tcW w:w="583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B03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B03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B03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B03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B03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734"/>
        </w:trPr>
        <w:tc>
          <w:tcPr>
            <w:tcW w:w="703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B03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B03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B03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B03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B03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B03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B03C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803"/>
        </w:trPr>
        <w:tc>
          <w:tcPr>
            <w:tcW w:w="703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B75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B757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B757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B757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B757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712"/>
        </w:trPr>
        <w:tc>
          <w:tcPr>
            <w:tcW w:w="703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B75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B75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" w:type="pct"/>
          </w:tcPr>
          <w:p w:rsidR="006B330F" w:rsidRPr="00C44980" w:rsidRDefault="006B330F" w:rsidP="00B757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B757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B757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B757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B75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B75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B7570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9763,20</w:t>
            </w:r>
          </w:p>
          <w:p w:rsidR="006B330F" w:rsidRPr="00C44980" w:rsidRDefault="006B330F" w:rsidP="00B7570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4" w:type="pct"/>
          </w:tcPr>
          <w:p w:rsidR="006B330F" w:rsidRPr="00C44980" w:rsidRDefault="006B330F" w:rsidP="00B757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3254,40</w:t>
            </w:r>
          </w:p>
          <w:p w:rsidR="006B330F" w:rsidRPr="00C44980" w:rsidRDefault="006B330F" w:rsidP="00B757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</w:tcPr>
          <w:p w:rsidR="006B330F" w:rsidRPr="00C44980" w:rsidRDefault="006B330F" w:rsidP="00B7570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3254,40</w:t>
            </w:r>
          </w:p>
          <w:p w:rsidR="006B330F" w:rsidRPr="00C44980" w:rsidRDefault="006B330F" w:rsidP="00B7570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1" w:type="pct"/>
          </w:tcPr>
          <w:p w:rsidR="006B330F" w:rsidRPr="00C44980" w:rsidRDefault="006B330F" w:rsidP="00B7570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3254,40</w:t>
            </w:r>
          </w:p>
          <w:p w:rsidR="006B330F" w:rsidRPr="00C44980" w:rsidRDefault="006B330F" w:rsidP="00B7570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734"/>
        </w:trPr>
        <w:tc>
          <w:tcPr>
            <w:tcW w:w="703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B75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B75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" w:type="pct"/>
          </w:tcPr>
          <w:p w:rsidR="006B330F" w:rsidRPr="00C44980" w:rsidRDefault="006B330F" w:rsidP="00611AB5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9764,50</w:t>
            </w:r>
          </w:p>
        </w:tc>
        <w:tc>
          <w:tcPr>
            <w:tcW w:w="364" w:type="pct"/>
          </w:tcPr>
          <w:p w:rsidR="006B330F" w:rsidRPr="00C44980" w:rsidRDefault="006B330F" w:rsidP="00B757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3254,70</w:t>
            </w:r>
          </w:p>
        </w:tc>
        <w:tc>
          <w:tcPr>
            <w:tcW w:w="409" w:type="pct"/>
          </w:tcPr>
          <w:p w:rsidR="006B330F" w:rsidRPr="00C44980" w:rsidRDefault="006B330F" w:rsidP="00611AB5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3255,40</w:t>
            </w:r>
          </w:p>
        </w:tc>
        <w:tc>
          <w:tcPr>
            <w:tcW w:w="461" w:type="pct"/>
          </w:tcPr>
          <w:p w:rsidR="006B330F" w:rsidRPr="00C44980" w:rsidRDefault="006B330F" w:rsidP="00B7570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3254,40</w:t>
            </w:r>
          </w:p>
        </w:tc>
        <w:tc>
          <w:tcPr>
            <w:tcW w:w="583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" w:type="pct"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2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B330F" w:rsidRPr="00B74291" w:rsidTr="00C44980">
        <w:trPr>
          <w:trHeight w:val="803"/>
        </w:trPr>
        <w:tc>
          <w:tcPr>
            <w:tcW w:w="703" w:type="pct"/>
            <w:vMerge w:val="restart"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 w:val="restart"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B75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B757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B757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B757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B757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 w:val="restart"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 w:val="restart"/>
          </w:tcPr>
          <w:p w:rsidR="006B330F" w:rsidRPr="00B74291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712"/>
        </w:trPr>
        <w:tc>
          <w:tcPr>
            <w:tcW w:w="703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B75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6B330F" w:rsidRPr="00C44980" w:rsidRDefault="006B330F" w:rsidP="00B75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330F" w:rsidRPr="00C44980" w:rsidRDefault="006B330F" w:rsidP="00B75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B757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B757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B757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B757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B757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95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</w:rPr>
            </w:pPr>
            <w:r w:rsidRPr="00C44980">
              <w:rPr>
                <w:rFonts w:ascii="Times New Roman" w:hAnsi="Times New Roman"/>
                <w:sz w:val="24"/>
                <w:szCs w:val="24"/>
              </w:rPr>
              <w:t>Администрация Центрального района</w:t>
            </w: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2015-2017 гг.</w:t>
            </w: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502,50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1877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281,00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756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" w:type="pct"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2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502,50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583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 w:val="restart"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709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281,00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95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2A01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sz w:val="24"/>
                <w:szCs w:val="24"/>
              </w:rPr>
              <w:t>Администрация Орджоникидзевского района</w:t>
            </w:r>
          </w:p>
        </w:tc>
        <w:tc>
          <w:tcPr>
            <w:tcW w:w="275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2015-2017 гг.</w:t>
            </w: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502,50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1466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756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" w:type="pct"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2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502,50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583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 w:val="restart"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95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2A01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Куйбышевского района</w:t>
            </w:r>
          </w:p>
        </w:tc>
        <w:tc>
          <w:tcPr>
            <w:tcW w:w="275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2015-2017 гг.</w:t>
            </w: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502,50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2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837,50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756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" w:type="pct"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2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502,50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583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 w:val="restart"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837,50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95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2A01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sz w:val="24"/>
                <w:szCs w:val="24"/>
              </w:rPr>
              <w:t>Администрация Новоильинского района</w:t>
            </w:r>
          </w:p>
        </w:tc>
        <w:tc>
          <w:tcPr>
            <w:tcW w:w="275" w:type="pct"/>
            <w:vMerge w:val="restart"/>
          </w:tcPr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</w:rPr>
            </w:pPr>
            <w:r w:rsidRPr="00C44980">
              <w:rPr>
                <w:rFonts w:ascii="Times New Roman" w:hAnsi="Times New Roman"/>
                <w:sz w:val="24"/>
                <w:szCs w:val="24"/>
              </w:rPr>
              <w:t>2015-2017 гг.</w:t>
            </w: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502,50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231"/>
        </w:trPr>
        <w:tc>
          <w:tcPr>
            <w:tcW w:w="703" w:type="pct"/>
            <w:vMerge/>
          </w:tcPr>
          <w:p w:rsidR="006B330F" w:rsidRPr="00C44980" w:rsidRDefault="006B330F" w:rsidP="00052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052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052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052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0525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05258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785,00</w:t>
            </w:r>
          </w:p>
        </w:tc>
        <w:tc>
          <w:tcPr>
            <w:tcW w:w="364" w:type="pct"/>
          </w:tcPr>
          <w:p w:rsidR="006B330F" w:rsidRPr="00C44980" w:rsidRDefault="006B330F" w:rsidP="0005258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409" w:type="pct"/>
          </w:tcPr>
          <w:p w:rsidR="006B330F" w:rsidRPr="00C44980" w:rsidRDefault="006B330F" w:rsidP="0005258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461" w:type="pct"/>
          </w:tcPr>
          <w:p w:rsidR="006B330F" w:rsidRPr="00C44980" w:rsidRDefault="006B330F" w:rsidP="0005258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583" w:type="pct"/>
            <w:vMerge/>
          </w:tcPr>
          <w:p w:rsidR="006B330F" w:rsidRPr="00C44980" w:rsidRDefault="006B330F" w:rsidP="00052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052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756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" w:type="pct"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2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502,50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583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 w:val="restart"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485,00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235,00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235,00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95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</w:rPr>
            </w:pPr>
            <w:r w:rsidRPr="00C44980">
              <w:rPr>
                <w:rFonts w:ascii="Times New Roman" w:hAnsi="Times New Roman"/>
                <w:sz w:val="24"/>
                <w:szCs w:val="24"/>
              </w:rPr>
              <w:t>Администрация Кузнецкого района</w:t>
            </w:r>
          </w:p>
        </w:tc>
        <w:tc>
          <w:tcPr>
            <w:tcW w:w="275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2015-2017 гг.</w:t>
            </w: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502,50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2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685,00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756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" w:type="pct"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2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 w:val="restart"/>
          </w:tcPr>
          <w:p w:rsidR="006B330F" w:rsidRPr="00C44980" w:rsidRDefault="006B330F" w:rsidP="00CC60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502,50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583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 w:val="restart"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CC60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685,00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CC60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343"/>
        </w:trPr>
        <w:tc>
          <w:tcPr>
            <w:tcW w:w="703" w:type="pct"/>
            <w:vMerge/>
          </w:tcPr>
          <w:p w:rsidR="006B330F" w:rsidRPr="00C44980" w:rsidRDefault="006B330F" w:rsidP="00CC60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95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</w:rPr>
            </w:pPr>
            <w:r w:rsidRPr="00C44980">
              <w:rPr>
                <w:rFonts w:ascii="Times New Roman" w:hAnsi="Times New Roman"/>
                <w:sz w:val="24"/>
                <w:szCs w:val="24"/>
              </w:rPr>
              <w:t>Администрация Заводского района</w:t>
            </w:r>
          </w:p>
        </w:tc>
        <w:tc>
          <w:tcPr>
            <w:tcW w:w="275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2015-2017 гг.</w:t>
            </w: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502,50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2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888,00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218,00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756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" w:type="pct"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2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502,50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583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 w:val="restart"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888,00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218,00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95"/>
        </w:trPr>
        <w:tc>
          <w:tcPr>
            <w:tcW w:w="703" w:type="pct"/>
            <w:vMerge w:val="restart"/>
          </w:tcPr>
          <w:p w:rsidR="006B330F" w:rsidRPr="00C44980" w:rsidRDefault="006B330F" w:rsidP="00C53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980">
              <w:rPr>
                <w:rFonts w:ascii="Times New Roman" w:hAnsi="Times New Roman"/>
                <w:sz w:val="24"/>
                <w:szCs w:val="24"/>
              </w:rPr>
              <w:t>Основное мероприятие 3</w:t>
            </w:r>
          </w:p>
          <w:p w:rsidR="006B330F" w:rsidRPr="00C44980" w:rsidRDefault="006B330F" w:rsidP="00C53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980">
              <w:rPr>
                <w:rFonts w:ascii="Times New Roman" w:hAnsi="Times New Roman"/>
                <w:sz w:val="24"/>
                <w:szCs w:val="24"/>
              </w:rPr>
              <w:t>«Обеспечение деятельности Комитета по реализации программы»</w:t>
            </w:r>
          </w:p>
        </w:tc>
        <w:tc>
          <w:tcPr>
            <w:tcW w:w="654" w:type="pct"/>
            <w:vMerge w:val="restart"/>
          </w:tcPr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</w:rPr>
            </w:pPr>
            <w:r w:rsidRPr="00C44980">
              <w:rPr>
                <w:rFonts w:ascii="Times New Roman" w:hAnsi="Times New Roman"/>
                <w:sz w:val="24"/>
                <w:szCs w:val="24"/>
              </w:rPr>
              <w:t>Комитет</w:t>
            </w:r>
          </w:p>
        </w:tc>
        <w:tc>
          <w:tcPr>
            <w:tcW w:w="275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2015-2017 гг.</w:t>
            </w: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611AB5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15003,20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4994,40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5004,40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5004,40</w:t>
            </w:r>
          </w:p>
        </w:tc>
        <w:tc>
          <w:tcPr>
            <w:tcW w:w="583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 населения города,  систематически занимающегося физической культурой и спортом, достигнет 34,56%;</w:t>
            </w:r>
          </w:p>
        </w:tc>
        <w:tc>
          <w:tcPr>
            <w:tcW w:w="228" w:type="pct"/>
            <w:vMerge w:val="restart"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4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B330F" w:rsidRPr="00B74291" w:rsidTr="00C44980">
        <w:trPr>
          <w:trHeight w:val="22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611AB5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15002,20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4994,40</w:t>
            </w:r>
          </w:p>
        </w:tc>
        <w:tc>
          <w:tcPr>
            <w:tcW w:w="409" w:type="pct"/>
          </w:tcPr>
          <w:p w:rsidR="006B330F" w:rsidRPr="00C44980" w:rsidRDefault="006B330F" w:rsidP="00611AB5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5003,40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5004,40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756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5A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" w:type="pct"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2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15003,20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4994,40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5004,40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5004,40</w:t>
            </w:r>
          </w:p>
        </w:tc>
        <w:tc>
          <w:tcPr>
            <w:tcW w:w="583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 w:val="restart"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611AB5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15002,20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4994,40</w:t>
            </w:r>
          </w:p>
        </w:tc>
        <w:tc>
          <w:tcPr>
            <w:tcW w:w="409" w:type="pct"/>
          </w:tcPr>
          <w:p w:rsidR="006B330F" w:rsidRPr="00C44980" w:rsidRDefault="006B330F" w:rsidP="00611AB5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5003,40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5004,40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343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95"/>
        </w:trPr>
        <w:tc>
          <w:tcPr>
            <w:tcW w:w="703" w:type="pct"/>
            <w:vMerge w:val="restart"/>
          </w:tcPr>
          <w:p w:rsidR="006B330F" w:rsidRPr="00C44980" w:rsidRDefault="006B330F" w:rsidP="003761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C44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4</w:t>
            </w:r>
          </w:p>
          <w:p w:rsidR="006B330F" w:rsidRPr="00C44980" w:rsidRDefault="006B330F" w:rsidP="003761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«Финансовое оздоровление в сфере физической культуры и массового спорта»</w:t>
            </w:r>
          </w:p>
        </w:tc>
        <w:tc>
          <w:tcPr>
            <w:tcW w:w="654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Куйбышевского района</w:t>
            </w:r>
          </w:p>
          <w:p w:rsidR="006B330F" w:rsidRPr="00C44980" w:rsidRDefault="006B330F" w:rsidP="00F40D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Новоильинского района</w:t>
            </w:r>
          </w:p>
          <w:p w:rsidR="006B330F" w:rsidRPr="00C44980" w:rsidRDefault="006B330F" w:rsidP="00F40D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/>
                <w:sz w:val="24"/>
                <w:szCs w:val="24"/>
              </w:rPr>
              <w:t>Администрация Заводского района</w:t>
            </w:r>
          </w:p>
        </w:tc>
        <w:tc>
          <w:tcPr>
            <w:tcW w:w="275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2015-2017 гг.</w:t>
            </w: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Theme="minorHAnsi" w:hAnsi="Times New Roman"/>
                <w:sz w:val="24"/>
                <w:szCs w:val="24"/>
              </w:rPr>
              <w:t>Снижение кредиторской задолженности по бюджетным обязательствам прошлых отчетных периодов на 100%</w:t>
            </w:r>
          </w:p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" w:type="pct"/>
            <w:vMerge w:val="restart"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4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B330F" w:rsidRPr="00B74291" w:rsidTr="00C44980">
        <w:trPr>
          <w:trHeight w:val="1167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569,50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569,50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756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" w:type="pct"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2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B330F" w:rsidRPr="00B74291" w:rsidTr="00C44980">
        <w:trPr>
          <w:trHeight w:val="803"/>
        </w:trPr>
        <w:tc>
          <w:tcPr>
            <w:tcW w:w="703" w:type="pct"/>
            <w:vMerge w:val="restart"/>
          </w:tcPr>
          <w:p w:rsidR="006B330F" w:rsidRPr="00C44980" w:rsidRDefault="006B330F" w:rsidP="00063F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063F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 w:val="restart"/>
          </w:tcPr>
          <w:p w:rsidR="006B330F" w:rsidRPr="00C44980" w:rsidRDefault="006B330F" w:rsidP="00063F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063F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06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063F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569,50</w:t>
            </w:r>
          </w:p>
        </w:tc>
        <w:tc>
          <w:tcPr>
            <w:tcW w:w="364" w:type="pct"/>
          </w:tcPr>
          <w:p w:rsidR="006B330F" w:rsidRPr="00C44980" w:rsidRDefault="006B330F" w:rsidP="00063F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569,50</w:t>
            </w:r>
          </w:p>
        </w:tc>
        <w:tc>
          <w:tcPr>
            <w:tcW w:w="409" w:type="pct"/>
          </w:tcPr>
          <w:p w:rsidR="006B330F" w:rsidRPr="00C44980" w:rsidRDefault="006B330F" w:rsidP="00063F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063F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 w:val="restart"/>
          </w:tcPr>
          <w:p w:rsidR="006B330F" w:rsidRPr="00C44980" w:rsidRDefault="006B330F" w:rsidP="00063F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 w:val="restart"/>
          </w:tcPr>
          <w:p w:rsidR="006B330F" w:rsidRPr="00B74291" w:rsidRDefault="006B330F" w:rsidP="00063F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712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734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95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2A01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Куйбышевского района</w:t>
            </w:r>
          </w:p>
          <w:p w:rsidR="006B330F" w:rsidRPr="00C44980" w:rsidRDefault="006B330F" w:rsidP="002A01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5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2015-2017 гг.</w:t>
            </w: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1406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756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" w:type="pct"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2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 w:val="restart"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167,50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95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2A01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Новоильинского района</w:t>
            </w:r>
          </w:p>
        </w:tc>
        <w:tc>
          <w:tcPr>
            <w:tcW w:w="275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2015-2017 гг.</w:t>
            </w: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1406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285,00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285,00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756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" w:type="pct"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2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 w:val="restart"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285,00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285,00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95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2A012A">
            <w:pPr>
              <w:rPr>
                <w:rFonts w:ascii="Times New Roman" w:hAnsi="Times New Roman"/>
                <w:sz w:val="24"/>
                <w:szCs w:val="24"/>
              </w:rPr>
            </w:pPr>
            <w:r w:rsidRPr="00C44980">
              <w:rPr>
                <w:rFonts w:ascii="Times New Roman" w:hAnsi="Times New Roman"/>
                <w:sz w:val="24"/>
                <w:szCs w:val="24"/>
              </w:rPr>
              <w:t>Администрация Заводского района</w:t>
            </w:r>
          </w:p>
        </w:tc>
        <w:tc>
          <w:tcPr>
            <w:tcW w:w="275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2015-2017 гг.</w:t>
            </w: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1406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117,00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117,00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756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240"/>
        </w:trPr>
        <w:tc>
          <w:tcPr>
            <w:tcW w:w="70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3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" w:type="pct"/>
          </w:tcPr>
          <w:p w:rsidR="006B330F" w:rsidRPr="00B74291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2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 w:val="restart"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117,00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117,00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531"/>
        </w:trPr>
        <w:tc>
          <w:tcPr>
            <w:tcW w:w="70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  <w:tcBorders>
              <w:bottom w:val="single" w:sz="4" w:space="0" w:color="auto"/>
            </w:tcBorders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343"/>
        </w:trPr>
        <w:tc>
          <w:tcPr>
            <w:tcW w:w="1948" w:type="pct"/>
            <w:gridSpan w:val="4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7F26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234781,40</w:t>
            </w:r>
          </w:p>
        </w:tc>
        <w:tc>
          <w:tcPr>
            <w:tcW w:w="364" w:type="pct"/>
          </w:tcPr>
          <w:p w:rsidR="006B330F" w:rsidRPr="00C44980" w:rsidRDefault="006B330F" w:rsidP="007F26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78253,80</w:t>
            </w:r>
          </w:p>
        </w:tc>
        <w:tc>
          <w:tcPr>
            <w:tcW w:w="409" w:type="pct"/>
          </w:tcPr>
          <w:p w:rsidR="006B330F" w:rsidRPr="00C44980" w:rsidRDefault="006B330F" w:rsidP="007F26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78263,80</w:t>
            </w:r>
          </w:p>
        </w:tc>
        <w:tc>
          <w:tcPr>
            <w:tcW w:w="461" w:type="pct"/>
          </w:tcPr>
          <w:p w:rsidR="006B330F" w:rsidRPr="00C44980" w:rsidRDefault="006B330F" w:rsidP="007F26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78263,80</w:t>
            </w:r>
          </w:p>
        </w:tc>
        <w:tc>
          <w:tcPr>
            <w:tcW w:w="583" w:type="pct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 w:val="restart"/>
            <w:tcBorders>
              <w:bottom w:val="nil"/>
            </w:tcBorders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849"/>
        </w:trPr>
        <w:tc>
          <w:tcPr>
            <w:tcW w:w="1948" w:type="pct"/>
            <w:gridSpan w:val="4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369" w:type="pct"/>
          </w:tcPr>
          <w:p w:rsidR="006B330F" w:rsidRPr="00C44980" w:rsidRDefault="006B330F" w:rsidP="007F26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120012,30</w:t>
            </w:r>
          </w:p>
        </w:tc>
        <w:tc>
          <w:tcPr>
            <w:tcW w:w="364" w:type="pct"/>
          </w:tcPr>
          <w:p w:rsidR="006B330F" w:rsidRPr="00C44980" w:rsidRDefault="006B330F" w:rsidP="007F26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30884,70</w:t>
            </w:r>
          </w:p>
        </w:tc>
        <w:tc>
          <w:tcPr>
            <w:tcW w:w="409" w:type="pct"/>
          </w:tcPr>
          <w:p w:rsidR="006B330F" w:rsidRPr="00C44980" w:rsidRDefault="006B330F" w:rsidP="007F26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44563,80</w:t>
            </w:r>
          </w:p>
        </w:tc>
        <w:tc>
          <w:tcPr>
            <w:tcW w:w="461" w:type="pct"/>
          </w:tcPr>
          <w:p w:rsidR="006B330F" w:rsidRPr="00C44980" w:rsidRDefault="006B330F" w:rsidP="007F26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44563,80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360"/>
        </w:trPr>
        <w:tc>
          <w:tcPr>
            <w:tcW w:w="1948" w:type="pct"/>
            <w:gridSpan w:val="4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Федеральный бюджет (ФБ):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7F26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7F26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7F26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7F26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 w:val="restart"/>
            <w:tcBorders>
              <w:top w:val="nil"/>
              <w:bottom w:val="nil"/>
            </w:tcBorders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360"/>
        </w:trPr>
        <w:tc>
          <w:tcPr>
            <w:tcW w:w="1948" w:type="pct"/>
            <w:gridSpan w:val="4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369" w:type="pct"/>
          </w:tcPr>
          <w:p w:rsidR="006B330F" w:rsidRPr="00C44980" w:rsidRDefault="006B330F" w:rsidP="007F26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7F26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7F26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7F26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360"/>
        </w:trPr>
        <w:tc>
          <w:tcPr>
            <w:tcW w:w="1948" w:type="pct"/>
            <w:gridSpan w:val="4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gramStart"/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7F26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7F26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7F26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7F26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 w:val="restart"/>
            <w:tcBorders>
              <w:top w:val="nil"/>
              <w:bottom w:val="nil"/>
            </w:tcBorders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360"/>
        </w:trPr>
        <w:tc>
          <w:tcPr>
            <w:tcW w:w="1948" w:type="pct"/>
            <w:gridSpan w:val="4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369" w:type="pct"/>
          </w:tcPr>
          <w:p w:rsidR="006B330F" w:rsidRPr="00C44980" w:rsidRDefault="006B330F" w:rsidP="007F26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7F26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7F26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7F26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361"/>
        </w:trPr>
        <w:tc>
          <w:tcPr>
            <w:tcW w:w="1948" w:type="pct"/>
            <w:gridSpan w:val="4"/>
            <w:vMerge w:val="restar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Местный бюджет (МБ):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7F26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234781,40</w:t>
            </w:r>
          </w:p>
        </w:tc>
        <w:tc>
          <w:tcPr>
            <w:tcW w:w="364" w:type="pct"/>
          </w:tcPr>
          <w:p w:rsidR="006B330F" w:rsidRPr="00C44980" w:rsidRDefault="006B330F" w:rsidP="007F26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78253,80</w:t>
            </w:r>
          </w:p>
        </w:tc>
        <w:tc>
          <w:tcPr>
            <w:tcW w:w="409" w:type="pct"/>
          </w:tcPr>
          <w:p w:rsidR="006B330F" w:rsidRPr="00C44980" w:rsidRDefault="006B330F" w:rsidP="007F26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78263,80</w:t>
            </w:r>
          </w:p>
        </w:tc>
        <w:tc>
          <w:tcPr>
            <w:tcW w:w="461" w:type="pct"/>
          </w:tcPr>
          <w:p w:rsidR="006B330F" w:rsidRPr="00C44980" w:rsidRDefault="006B330F" w:rsidP="007F26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78263,80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 w:val="restart"/>
            <w:tcBorders>
              <w:top w:val="nil"/>
              <w:bottom w:val="nil"/>
            </w:tcBorders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361"/>
        </w:trPr>
        <w:tc>
          <w:tcPr>
            <w:tcW w:w="1948" w:type="pct"/>
            <w:gridSpan w:val="4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369" w:type="pct"/>
          </w:tcPr>
          <w:p w:rsidR="006B330F" w:rsidRPr="00C44980" w:rsidRDefault="006B330F" w:rsidP="00611A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119712,30</w:t>
            </w:r>
          </w:p>
        </w:tc>
        <w:tc>
          <w:tcPr>
            <w:tcW w:w="364" w:type="pct"/>
          </w:tcPr>
          <w:p w:rsidR="006B330F" w:rsidRPr="00C44980" w:rsidRDefault="006B330F" w:rsidP="00611A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30784,70</w:t>
            </w:r>
          </w:p>
        </w:tc>
        <w:tc>
          <w:tcPr>
            <w:tcW w:w="409" w:type="pct"/>
          </w:tcPr>
          <w:p w:rsidR="006B330F" w:rsidRPr="00C44980" w:rsidRDefault="006B330F" w:rsidP="00611A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44463,80</w:t>
            </w:r>
          </w:p>
        </w:tc>
        <w:tc>
          <w:tcPr>
            <w:tcW w:w="461" w:type="pct"/>
          </w:tcPr>
          <w:p w:rsidR="006B330F" w:rsidRPr="00C44980" w:rsidRDefault="006B330F" w:rsidP="007F26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9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44463,80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642"/>
        </w:trPr>
        <w:tc>
          <w:tcPr>
            <w:tcW w:w="1948" w:type="pct"/>
            <w:gridSpan w:val="4"/>
            <w:vMerge w:val="restart"/>
          </w:tcPr>
          <w:p w:rsidR="006B330F" w:rsidRPr="00C44980" w:rsidRDefault="006B330F" w:rsidP="007F26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(добровольные пожертвования) (ВБ):</w:t>
            </w: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 w:val="restart"/>
            <w:tcBorders>
              <w:top w:val="nil"/>
            </w:tcBorders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0F" w:rsidRPr="00B74291" w:rsidTr="00C44980">
        <w:trPr>
          <w:trHeight w:val="868"/>
        </w:trPr>
        <w:tc>
          <w:tcPr>
            <w:tcW w:w="1948" w:type="pct"/>
            <w:gridSpan w:val="4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gridSpan w:val="3"/>
          </w:tcPr>
          <w:p w:rsidR="006B330F" w:rsidRPr="00C44980" w:rsidRDefault="006B330F" w:rsidP="002A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369" w:type="pc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364" w:type="pc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409" w:type="pc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461" w:type="pct"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4980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583" w:type="pct"/>
            <w:vMerge/>
          </w:tcPr>
          <w:p w:rsidR="006B330F" w:rsidRPr="00C44980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6B330F" w:rsidRPr="00B74291" w:rsidRDefault="006B330F" w:rsidP="002A01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1"/>
    <w:p w:rsidR="00264CBE" w:rsidRDefault="00112A02">
      <w:pPr>
        <w:pageBreakBefore/>
        <w:shd w:val="clear" w:color="auto" w:fill="FFFFFF"/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112A02" w:rsidRPr="000F3BDF" w:rsidRDefault="00112A02" w:rsidP="00112A02">
      <w:pPr>
        <w:shd w:val="clear" w:color="auto" w:fill="FFFFFF"/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112A02" w:rsidRPr="000F3BDF" w:rsidRDefault="00112A02" w:rsidP="00112A0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«Развитие физической культуры и                                          массового спорта Новокузнецкого </w:t>
      </w:r>
    </w:p>
    <w:p w:rsidR="00112A02" w:rsidRPr="000F3BDF" w:rsidRDefault="00112A02" w:rsidP="00112A02">
      <w:pPr>
        <w:shd w:val="clear" w:color="auto" w:fill="FFFFFF"/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  <w:r w:rsidRPr="000F3BDF">
        <w:rPr>
          <w:rFonts w:ascii="Times New Roman" w:hAnsi="Times New Roman"/>
          <w:sz w:val="24"/>
          <w:szCs w:val="24"/>
        </w:rPr>
        <w:t>городского округа»</w:t>
      </w:r>
    </w:p>
    <w:p w:rsidR="00112A02" w:rsidRDefault="00112A02" w:rsidP="001D3CF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3CF0" w:rsidRDefault="001D3CF0" w:rsidP="001D3CF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2617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№ 4 «Распределение планируемых расходов</w:t>
      </w:r>
      <w:r w:rsidRPr="00D26173">
        <w:rPr>
          <w:rFonts w:ascii="Times New Roman" w:hAnsi="Times New Roman"/>
          <w:sz w:val="24"/>
          <w:szCs w:val="24"/>
        </w:rPr>
        <w:t xml:space="preserve"> </w:t>
      </w:r>
      <w:r w:rsidRPr="00D26173">
        <w:rPr>
          <w:rFonts w:ascii="Times New Roman" w:eastAsia="Times New Roman" w:hAnsi="Times New Roman"/>
          <w:b/>
          <w:sz w:val="24"/>
          <w:szCs w:val="24"/>
          <w:lang w:eastAsia="ru-RU"/>
        </w:rPr>
        <w:t>по основным мероприятиям»</w:t>
      </w:r>
    </w:p>
    <w:p w:rsidR="00112A02" w:rsidRDefault="00112A02" w:rsidP="001D3CF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4763" w:type="dxa"/>
        <w:tblInd w:w="87" w:type="dxa"/>
        <w:tblLayout w:type="fixed"/>
        <w:tblLook w:val="04A0"/>
      </w:tblPr>
      <w:tblGrid>
        <w:gridCol w:w="3565"/>
        <w:gridCol w:w="2693"/>
        <w:gridCol w:w="851"/>
        <w:gridCol w:w="709"/>
        <w:gridCol w:w="1134"/>
        <w:gridCol w:w="1275"/>
        <w:gridCol w:w="1418"/>
        <w:gridCol w:w="1417"/>
        <w:gridCol w:w="1701"/>
      </w:tblGrid>
      <w:tr w:rsidR="00992605" w:rsidRPr="003E68AE" w:rsidTr="000E169D">
        <w:trPr>
          <w:trHeight w:val="582"/>
        </w:trPr>
        <w:tc>
          <w:tcPr>
            <w:tcW w:w="356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9926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программы, мероприятий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Исполнитель (ответственный исполнитель (координатор)), соисполнители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81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(тыс. руб.),  в том числе по годам</w:t>
            </w:r>
          </w:p>
        </w:tc>
      </w:tr>
      <w:tr w:rsidR="00992605" w:rsidRPr="003E68AE" w:rsidTr="000E169D">
        <w:trPr>
          <w:trHeight w:val="774"/>
        </w:trPr>
        <w:tc>
          <w:tcPr>
            <w:tcW w:w="356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05" w:rsidRPr="003E68AE" w:rsidRDefault="00992605" w:rsidP="00672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05" w:rsidRPr="003E68AE" w:rsidRDefault="00992605" w:rsidP="00672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2015г.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lang w:eastAsia="ru-RU"/>
              </w:rPr>
              <w:t>Итого на период</w:t>
            </w:r>
          </w:p>
          <w:p w:rsidR="00992605" w:rsidRPr="003E68AE" w:rsidRDefault="00992605" w:rsidP="00672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lang w:eastAsia="ru-RU"/>
              </w:rPr>
              <w:t>2015-2017гг.</w:t>
            </w:r>
          </w:p>
        </w:tc>
      </w:tr>
      <w:tr w:rsidR="00992605" w:rsidRPr="003E68AE" w:rsidTr="000E169D">
        <w:trPr>
          <w:trHeight w:val="315"/>
        </w:trPr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605" w:rsidRPr="003E68AE" w:rsidRDefault="00992605" w:rsidP="00672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605" w:rsidRPr="003E68AE" w:rsidRDefault="00992605" w:rsidP="00672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605" w:rsidRPr="003E68AE" w:rsidRDefault="00992605" w:rsidP="00672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605" w:rsidRPr="003E68AE" w:rsidRDefault="00992605" w:rsidP="00672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605" w:rsidRPr="003E68AE" w:rsidRDefault="00992605" w:rsidP="00672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605" w:rsidRPr="003E68AE" w:rsidRDefault="00992605" w:rsidP="00672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605" w:rsidRPr="003E68AE" w:rsidRDefault="00992605" w:rsidP="00672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605" w:rsidRPr="003E68AE" w:rsidRDefault="00992605" w:rsidP="00672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92605" w:rsidRPr="003E68AE" w:rsidRDefault="00992605" w:rsidP="00672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92605" w:rsidRPr="003E68AE" w:rsidTr="000E169D">
        <w:trPr>
          <w:trHeight w:val="315"/>
        </w:trPr>
        <w:tc>
          <w:tcPr>
            <w:tcW w:w="3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BF0D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Программа «Развитие физической культуры и массового спорта Новокузнецкого городского округа»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30 884,70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44 563,80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44 563,80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120 012,30</w:t>
            </w:r>
          </w:p>
        </w:tc>
      </w:tr>
      <w:tr w:rsidR="00992605" w:rsidRPr="003E68AE" w:rsidTr="000E169D">
        <w:trPr>
          <w:trHeight w:val="345"/>
        </w:trPr>
        <w:tc>
          <w:tcPr>
            <w:tcW w:w="3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605" w:rsidRPr="003E68AE" w:rsidRDefault="00992605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Комитет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29 658,70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42 758,80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42 758,80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2605" w:rsidRPr="003E68AE" w:rsidRDefault="00992605" w:rsidP="00C27F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992605" w:rsidRPr="003E68AE" w:rsidTr="000E169D">
        <w:trPr>
          <w:trHeight w:val="360"/>
        </w:trPr>
        <w:tc>
          <w:tcPr>
            <w:tcW w:w="3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605" w:rsidRPr="003E68AE" w:rsidRDefault="00992605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Соисполнители: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1 226,00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1 805,00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1 805,00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4 836,00</w:t>
            </w:r>
          </w:p>
        </w:tc>
      </w:tr>
      <w:tr w:rsidR="00992605" w:rsidRPr="003E68AE" w:rsidTr="000E169D">
        <w:trPr>
          <w:trHeight w:val="660"/>
        </w:trPr>
        <w:tc>
          <w:tcPr>
            <w:tcW w:w="3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605" w:rsidRPr="003E68AE" w:rsidRDefault="00992605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Центрального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FF65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281,00</w:t>
            </w:r>
          </w:p>
        </w:tc>
      </w:tr>
      <w:tr w:rsidR="00992605" w:rsidRPr="003E68AE" w:rsidTr="000E169D">
        <w:trPr>
          <w:trHeight w:val="690"/>
        </w:trPr>
        <w:tc>
          <w:tcPr>
            <w:tcW w:w="3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605" w:rsidRPr="003E68AE" w:rsidRDefault="00992605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CA9" w:rsidRDefault="00992605" w:rsidP="00BF0D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Орджоникидзевского района</w:t>
            </w:r>
          </w:p>
          <w:p w:rsidR="00210481" w:rsidRPr="00210481" w:rsidRDefault="00210481" w:rsidP="00BF0D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790,00</w:t>
            </w:r>
          </w:p>
        </w:tc>
      </w:tr>
      <w:tr w:rsidR="00992605" w:rsidRPr="003E68AE" w:rsidTr="000E169D">
        <w:trPr>
          <w:trHeight w:val="645"/>
        </w:trPr>
        <w:tc>
          <w:tcPr>
            <w:tcW w:w="3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605" w:rsidRPr="003E68AE" w:rsidRDefault="00992605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Куйбышевского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1 005,00</w:t>
            </w:r>
          </w:p>
        </w:tc>
      </w:tr>
      <w:tr w:rsidR="00992605" w:rsidRPr="003E68AE" w:rsidTr="000E169D">
        <w:trPr>
          <w:trHeight w:val="690"/>
        </w:trPr>
        <w:tc>
          <w:tcPr>
            <w:tcW w:w="3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605" w:rsidRPr="003E68AE" w:rsidRDefault="00992605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Новоильинского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FF65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1 070,00</w:t>
            </w:r>
          </w:p>
        </w:tc>
      </w:tr>
      <w:tr w:rsidR="00992605" w:rsidRPr="003E68AE" w:rsidTr="000E169D">
        <w:trPr>
          <w:trHeight w:val="690"/>
        </w:trPr>
        <w:tc>
          <w:tcPr>
            <w:tcW w:w="3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605" w:rsidRPr="003E68AE" w:rsidRDefault="00992605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Кузнецкого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FF65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685,00</w:t>
            </w:r>
          </w:p>
        </w:tc>
      </w:tr>
      <w:tr w:rsidR="00992605" w:rsidRPr="003E68AE" w:rsidTr="000E169D">
        <w:trPr>
          <w:trHeight w:val="70"/>
        </w:trPr>
        <w:tc>
          <w:tcPr>
            <w:tcW w:w="3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605" w:rsidRPr="003E68AE" w:rsidRDefault="00992605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DC5" w:rsidRPr="003E68AE" w:rsidRDefault="00992605" w:rsidP="00BF0D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Заводского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2605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1 005,00</w:t>
            </w:r>
          </w:p>
          <w:p w:rsidR="004C4CA9" w:rsidRDefault="004C4CA9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C4CA9" w:rsidRDefault="004C4CA9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C4CA9" w:rsidRPr="003E68AE" w:rsidRDefault="004C4CA9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0DC5" w:rsidRPr="003E68AE" w:rsidTr="000E169D">
        <w:trPr>
          <w:trHeight w:val="315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DC5" w:rsidRPr="003E68AE" w:rsidRDefault="00BF0DC5" w:rsidP="00C46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DC5" w:rsidRPr="003E68AE" w:rsidRDefault="00BF0DC5" w:rsidP="00C46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DC5" w:rsidRPr="003E68AE" w:rsidRDefault="00BF0DC5" w:rsidP="00C46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DC5" w:rsidRPr="003E68AE" w:rsidRDefault="00BF0DC5" w:rsidP="00C46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DC5" w:rsidRPr="003E68AE" w:rsidRDefault="00BF0DC5" w:rsidP="00C46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DC5" w:rsidRPr="003E68AE" w:rsidRDefault="00BF0DC5" w:rsidP="00C46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DC5" w:rsidRPr="003E68AE" w:rsidRDefault="00BF0DC5" w:rsidP="00C46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DC5" w:rsidRPr="003E68AE" w:rsidRDefault="00BF0DC5" w:rsidP="00C46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F0DC5" w:rsidRPr="003E68AE" w:rsidRDefault="00BF0DC5" w:rsidP="00C46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92605" w:rsidRPr="003E68AE" w:rsidTr="000E169D">
        <w:trPr>
          <w:trHeight w:val="975"/>
        </w:trPr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497AD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1 «</w:t>
            </w:r>
            <w:r w:rsidR="00992605"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функционирования  спортивных сооружений, находящихся в муниципальной собственности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Комитет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FF65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FF65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FF65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2605" w:rsidRPr="003E68AE" w:rsidRDefault="00992605" w:rsidP="00FF65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FF6996" w:rsidRPr="003E68AE" w:rsidTr="00983CE0">
        <w:trPr>
          <w:trHeight w:val="315"/>
        </w:trPr>
        <w:tc>
          <w:tcPr>
            <w:tcW w:w="35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E536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2 «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</w:t>
            </w:r>
            <w:proofErr w:type="spellStart"/>
            <w:proofErr w:type="gramStart"/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оздоровительных</w:t>
            </w:r>
            <w:proofErr w:type="gramEnd"/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спортивно-массовых мероприятий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F410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911,20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11A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5 060,40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5 059,40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6996" w:rsidRPr="003E68AE" w:rsidRDefault="00FF6996" w:rsidP="00611A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4 031,0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F6996" w:rsidRPr="003E68AE" w:rsidTr="00983CE0">
        <w:trPr>
          <w:trHeight w:val="315"/>
        </w:trPr>
        <w:tc>
          <w:tcPr>
            <w:tcW w:w="3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996" w:rsidRPr="003E68AE" w:rsidRDefault="00FF6996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Комитет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11A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F410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11A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F410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6996" w:rsidRPr="003E68AE" w:rsidRDefault="00FF6996" w:rsidP="00611A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9 764,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FF6996" w:rsidRPr="003E68AE" w:rsidTr="00983CE0">
        <w:trPr>
          <w:trHeight w:val="360"/>
        </w:trPr>
        <w:tc>
          <w:tcPr>
            <w:tcW w:w="3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996" w:rsidRPr="003E68AE" w:rsidRDefault="00FF6996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Соисполнители: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656,50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F410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805,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805,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4 266,50</w:t>
            </w:r>
          </w:p>
        </w:tc>
      </w:tr>
      <w:tr w:rsidR="00FF6996" w:rsidRPr="003E68AE" w:rsidTr="00983CE0">
        <w:trPr>
          <w:trHeight w:val="750"/>
        </w:trPr>
        <w:tc>
          <w:tcPr>
            <w:tcW w:w="3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996" w:rsidRPr="003E68AE" w:rsidRDefault="00FF6996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Центрального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281,00</w:t>
            </w:r>
          </w:p>
        </w:tc>
      </w:tr>
      <w:tr w:rsidR="00FF6996" w:rsidRPr="003E68AE" w:rsidTr="00983CE0">
        <w:trPr>
          <w:trHeight w:val="615"/>
        </w:trPr>
        <w:tc>
          <w:tcPr>
            <w:tcW w:w="3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996" w:rsidRPr="003E68AE" w:rsidRDefault="00FF6996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Орджоникидзевского района</w:t>
            </w:r>
          </w:p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B50A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790,00</w:t>
            </w:r>
          </w:p>
        </w:tc>
      </w:tr>
      <w:tr w:rsidR="00FF6996" w:rsidRPr="003E68AE" w:rsidTr="00983CE0">
        <w:trPr>
          <w:trHeight w:val="660"/>
        </w:trPr>
        <w:tc>
          <w:tcPr>
            <w:tcW w:w="3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996" w:rsidRPr="003E68AE" w:rsidRDefault="00FF6996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Куйбышевского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B50A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837,50</w:t>
            </w:r>
          </w:p>
        </w:tc>
      </w:tr>
      <w:tr w:rsidR="00FF6996" w:rsidRPr="003E68AE" w:rsidTr="00983CE0">
        <w:trPr>
          <w:trHeight w:val="675"/>
        </w:trPr>
        <w:tc>
          <w:tcPr>
            <w:tcW w:w="3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996" w:rsidRPr="003E68AE" w:rsidRDefault="00FF6996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Новоильинского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B11F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785,00</w:t>
            </w:r>
          </w:p>
        </w:tc>
      </w:tr>
      <w:tr w:rsidR="00FF6996" w:rsidRPr="003E68AE" w:rsidTr="00983CE0">
        <w:trPr>
          <w:trHeight w:val="483"/>
        </w:trPr>
        <w:tc>
          <w:tcPr>
            <w:tcW w:w="3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996" w:rsidRPr="003E68AE" w:rsidRDefault="00FF6996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Кузнецкого района</w:t>
            </w:r>
          </w:p>
          <w:p w:rsidR="00FF6996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6996" w:rsidRPr="00210481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B11F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685,00</w:t>
            </w:r>
          </w:p>
        </w:tc>
      </w:tr>
      <w:tr w:rsidR="00FF6996" w:rsidRPr="003E68AE" w:rsidTr="00983CE0">
        <w:trPr>
          <w:trHeight w:val="620"/>
        </w:trPr>
        <w:tc>
          <w:tcPr>
            <w:tcW w:w="3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996" w:rsidRPr="003E68AE" w:rsidRDefault="00FF6996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Заводского района</w:t>
            </w:r>
          </w:p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B11F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888,00</w:t>
            </w:r>
          </w:p>
        </w:tc>
      </w:tr>
      <w:tr w:rsidR="00FF6996" w:rsidRPr="003E68AE" w:rsidTr="003707DF">
        <w:trPr>
          <w:trHeight w:val="370"/>
        </w:trPr>
        <w:tc>
          <w:tcPr>
            <w:tcW w:w="35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3 «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реализации программы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  <w:p w:rsidR="00FF6996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F6996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F6996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F6996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723B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7C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723B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6996" w:rsidRPr="003E68AE" w:rsidRDefault="00FF6996" w:rsidP="007C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FF6996" w:rsidRPr="00FF6996" w:rsidTr="003707DF">
        <w:trPr>
          <w:trHeight w:val="315"/>
        </w:trPr>
        <w:tc>
          <w:tcPr>
            <w:tcW w:w="3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996" w:rsidRPr="00FF6996" w:rsidRDefault="00FF6996" w:rsidP="00C46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996" w:rsidRDefault="00FF6996" w:rsidP="00FF69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Комитет</w:t>
            </w:r>
          </w:p>
          <w:p w:rsidR="00FF6996" w:rsidRPr="00FF6996" w:rsidRDefault="00FF6996" w:rsidP="00FF69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4762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4762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4762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1501002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4762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4762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996" w:rsidRPr="003E68AE" w:rsidRDefault="00FF6996" w:rsidP="004762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6996" w:rsidRPr="003E68AE" w:rsidRDefault="00FF6996" w:rsidP="004762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0E169D" w:rsidRPr="00FF6996" w:rsidTr="000E169D">
        <w:trPr>
          <w:trHeight w:val="315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69D" w:rsidRPr="00FF6996" w:rsidRDefault="000E169D" w:rsidP="00C46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FF699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69D" w:rsidRPr="00FF6996" w:rsidRDefault="000E169D" w:rsidP="00C46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FF699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69D" w:rsidRPr="00FF6996" w:rsidRDefault="000E169D" w:rsidP="00C46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FF699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69D" w:rsidRPr="00FF6996" w:rsidRDefault="000E169D" w:rsidP="00C46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FF699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69D" w:rsidRPr="00FF6996" w:rsidRDefault="000E169D" w:rsidP="00C46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FF699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69D" w:rsidRPr="00FF6996" w:rsidRDefault="000E169D" w:rsidP="00C46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FF699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69D" w:rsidRPr="00FF6996" w:rsidRDefault="000E169D" w:rsidP="00C46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FF699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69D" w:rsidRPr="00FF6996" w:rsidRDefault="000E169D" w:rsidP="00C46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FF699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E169D" w:rsidRPr="00FF6996" w:rsidRDefault="000E169D" w:rsidP="00C46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FF699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9</w:t>
            </w:r>
          </w:p>
        </w:tc>
      </w:tr>
      <w:tr w:rsidR="00992605" w:rsidRPr="003E68AE" w:rsidTr="000E169D">
        <w:trPr>
          <w:trHeight w:val="681"/>
        </w:trPr>
        <w:tc>
          <w:tcPr>
            <w:tcW w:w="35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E53606" w:rsidP="00E53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4 </w:t>
            </w:r>
            <w:r w:rsidR="004429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992605"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Финансовое оздоровление в сфере физической культуры и массового спорта</w:t>
            </w:r>
            <w:r w:rsidR="004429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723B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723B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569,50</w:t>
            </w:r>
          </w:p>
        </w:tc>
      </w:tr>
      <w:tr w:rsidR="00992605" w:rsidRPr="003E68AE" w:rsidTr="000E169D">
        <w:trPr>
          <w:trHeight w:val="315"/>
        </w:trPr>
        <w:tc>
          <w:tcPr>
            <w:tcW w:w="3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605" w:rsidRPr="003E68AE" w:rsidRDefault="00992605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Комитет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92605" w:rsidRPr="003E68AE" w:rsidTr="000E169D">
        <w:trPr>
          <w:trHeight w:val="315"/>
        </w:trPr>
        <w:tc>
          <w:tcPr>
            <w:tcW w:w="3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605" w:rsidRPr="003E68AE" w:rsidRDefault="00992605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Соисполнители: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723B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569,50</w:t>
            </w:r>
          </w:p>
        </w:tc>
      </w:tr>
      <w:tr w:rsidR="00992605" w:rsidRPr="003E68AE" w:rsidTr="000E169D">
        <w:trPr>
          <w:trHeight w:val="630"/>
        </w:trPr>
        <w:tc>
          <w:tcPr>
            <w:tcW w:w="3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605" w:rsidRPr="003E68AE" w:rsidRDefault="00992605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Центрального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1501107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92605" w:rsidRPr="003E68AE" w:rsidTr="000E169D">
        <w:trPr>
          <w:trHeight w:val="945"/>
        </w:trPr>
        <w:tc>
          <w:tcPr>
            <w:tcW w:w="3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605" w:rsidRPr="003E68AE" w:rsidRDefault="00992605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Орджоникидзевского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1501107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92605" w:rsidRPr="003E68AE" w:rsidTr="000E169D">
        <w:trPr>
          <w:trHeight w:val="630"/>
        </w:trPr>
        <w:tc>
          <w:tcPr>
            <w:tcW w:w="3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605" w:rsidRPr="003E68AE" w:rsidRDefault="00992605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Куйбышевского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1501107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723B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2605" w:rsidRPr="003E68AE" w:rsidRDefault="00992605" w:rsidP="00723B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992605" w:rsidRPr="003E68AE" w:rsidTr="000E169D">
        <w:trPr>
          <w:trHeight w:val="630"/>
        </w:trPr>
        <w:tc>
          <w:tcPr>
            <w:tcW w:w="3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605" w:rsidRPr="003E68AE" w:rsidRDefault="00992605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Новоильинского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1501107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723B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2605" w:rsidRPr="003E68AE" w:rsidRDefault="00992605" w:rsidP="00723B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992605" w:rsidRPr="003E68AE" w:rsidTr="000E169D">
        <w:trPr>
          <w:trHeight w:val="630"/>
        </w:trPr>
        <w:tc>
          <w:tcPr>
            <w:tcW w:w="3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605" w:rsidRPr="003E68AE" w:rsidRDefault="00992605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Кузнецкого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1501107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92605" w:rsidRPr="003E68AE" w:rsidTr="000E169D">
        <w:trPr>
          <w:trHeight w:val="630"/>
        </w:trPr>
        <w:tc>
          <w:tcPr>
            <w:tcW w:w="3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605" w:rsidRPr="003E68AE" w:rsidRDefault="00992605" w:rsidP="006723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Заводского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672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1501107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723B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605" w:rsidRPr="003E68AE" w:rsidRDefault="00992605" w:rsidP="00AB34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2605" w:rsidRPr="003E68AE" w:rsidRDefault="00992605" w:rsidP="00723B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6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</w:tbl>
    <w:p w:rsidR="001D3CF0" w:rsidRDefault="001D3CF0" w:rsidP="001D3C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  <w:highlight w:val="cyan"/>
        </w:rPr>
        <w:sectPr w:rsidR="001D3CF0" w:rsidSect="0029705D">
          <w:pgSz w:w="16838" w:h="11905" w:orient="landscape" w:code="9"/>
          <w:pgMar w:top="993" w:right="851" w:bottom="426" w:left="1418" w:header="720" w:footer="720" w:gutter="0"/>
          <w:cols w:space="720"/>
          <w:titlePg/>
          <w:docGrid w:linePitch="299"/>
        </w:sectPr>
      </w:pPr>
      <w:bookmarkStart w:id="2" w:name="Par773"/>
      <w:bookmarkStart w:id="3" w:name="Par774"/>
      <w:bookmarkEnd w:id="2"/>
      <w:bookmarkEnd w:id="3"/>
    </w:p>
    <w:p w:rsidR="00416C28" w:rsidRDefault="00416C28"/>
    <w:sectPr w:rsidR="00416C28" w:rsidSect="00416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A01" w:rsidRDefault="00426A01" w:rsidP="003B7681">
      <w:pPr>
        <w:spacing w:after="0" w:line="240" w:lineRule="auto"/>
      </w:pPr>
      <w:r>
        <w:separator/>
      </w:r>
    </w:p>
  </w:endnote>
  <w:endnote w:type="continuationSeparator" w:id="1">
    <w:p w:rsidR="00426A01" w:rsidRDefault="00426A01" w:rsidP="003B7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A01" w:rsidRDefault="00426A01" w:rsidP="003B7681">
      <w:pPr>
        <w:spacing w:after="0" w:line="240" w:lineRule="auto"/>
      </w:pPr>
      <w:r>
        <w:separator/>
      </w:r>
    </w:p>
  </w:footnote>
  <w:footnote w:type="continuationSeparator" w:id="1">
    <w:p w:rsidR="00426A01" w:rsidRDefault="00426A01" w:rsidP="003B7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AB5" w:rsidRDefault="00611AB5">
    <w:pPr>
      <w:pStyle w:val="a4"/>
    </w:pPr>
    <w:r>
      <w:t>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90926"/>
      <w:docPartObj>
        <w:docPartGallery w:val="Page Numbers (Top of Page)"/>
        <w:docPartUnique/>
      </w:docPartObj>
    </w:sdtPr>
    <w:sdtContent>
      <w:p w:rsidR="00611AB5" w:rsidRDefault="003F6186">
        <w:pPr>
          <w:pStyle w:val="a4"/>
          <w:jc w:val="center"/>
        </w:pPr>
        <w:fldSimple w:instr=" PAGE   \* MERGEFORMAT ">
          <w:r w:rsidR="003B64A7">
            <w:rPr>
              <w:noProof/>
            </w:rPr>
            <w:t>3</w:t>
          </w:r>
        </w:fldSimple>
      </w:p>
    </w:sdtContent>
  </w:sdt>
  <w:p w:rsidR="00611AB5" w:rsidRPr="007A6007" w:rsidRDefault="00611AB5" w:rsidP="007A600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90927"/>
      <w:docPartObj>
        <w:docPartGallery w:val="Page Numbers (Top of Page)"/>
        <w:docPartUnique/>
      </w:docPartObj>
    </w:sdtPr>
    <w:sdtContent>
      <w:p w:rsidR="00611AB5" w:rsidDel="00506C61" w:rsidRDefault="003F6186">
        <w:pPr>
          <w:pStyle w:val="a4"/>
          <w:jc w:val="center"/>
          <w:rPr>
            <w:del w:id="0" w:author="экономика539" w:date="2015-07-15T13:05:00Z"/>
          </w:rPr>
        </w:pPr>
        <w:fldSimple w:instr=" PAGE   \* MERGEFORMAT ">
          <w:r w:rsidR="003B64A7">
            <w:rPr>
              <w:noProof/>
            </w:rPr>
            <w:t>1</w:t>
          </w:r>
        </w:fldSimple>
      </w:p>
    </w:sdtContent>
  </w:sdt>
  <w:p w:rsidR="00611AB5" w:rsidRDefault="00611AB5" w:rsidP="00506C61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67394"/>
      <w:docPartObj>
        <w:docPartGallery w:val="Page Numbers (Top of Page)"/>
        <w:docPartUnique/>
      </w:docPartObj>
    </w:sdtPr>
    <w:sdtContent>
      <w:p w:rsidR="00611AB5" w:rsidRDefault="003F6186">
        <w:pPr>
          <w:pStyle w:val="a4"/>
          <w:jc w:val="center"/>
        </w:pPr>
        <w:fldSimple w:instr=" PAGE   \* MERGEFORMAT ">
          <w:r w:rsidR="003B64A7">
            <w:rPr>
              <w:noProof/>
            </w:rPr>
            <w:t>7</w:t>
          </w:r>
        </w:fldSimple>
      </w:p>
    </w:sdtContent>
  </w:sdt>
  <w:p w:rsidR="00611AB5" w:rsidRPr="00FE5281" w:rsidRDefault="00611AB5" w:rsidP="00FE528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47B9"/>
    <w:multiLevelType w:val="hybridMultilevel"/>
    <w:tmpl w:val="1E8EA978"/>
    <w:lvl w:ilvl="0" w:tplc="0C7683F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22C41"/>
    <w:multiLevelType w:val="hybridMultilevel"/>
    <w:tmpl w:val="FF26DA2A"/>
    <w:lvl w:ilvl="0" w:tplc="EFDA1E2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74B8B"/>
    <w:multiLevelType w:val="hybridMultilevel"/>
    <w:tmpl w:val="8DE4C98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5B35AEC"/>
    <w:multiLevelType w:val="hybridMultilevel"/>
    <w:tmpl w:val="9176FB22"/>
    <w:lvl w:ilvl="0" w:tplc="EFDA1E2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1D95AFE"/>
    <w:multiLevelType w:val="hybridMultilevel"/>
    <w:tmpl w:val="0DCA5948"/>
    <w:lvl w:ilvl="0" w:tplc="8C02BD8A">
      <w:start w:val="5"/>
      <w:numFmt w:val="bullet"/>
      <w:lvlText w:val=""/>
      <w:lvlJc w:val="left"/>
      <w:pPr>
        <w:ind w:left="12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7A95382"/>
    <w:multiLevelType w:val="hybridMultilevel"/>
    <w:tmpl w:val="4F7CC430"/>
    <w:lvl w:ilvl="0" w:tplc="758E503A">
      <w:start w:val="5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1FA6592E"/>
    <w:multiLevelType w:val="hybridMultilevel"/>
    <w:tmpl w:val="8A80B9FE"/>
    <w:lvl w:ilvl="0" w:tplc="EEC824D6">
      <w:start w:val="1"/>
      <w:numFmt w:val="decimal"/>
      <w:lvlText w:val="%1."/>
      <w:lvlJc w:val="left"/>
      <w:pPr>
        <w:ind w:left="126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3F101DB"/>
    <w:multiLevelType w:val="hybridMultilevel"/>
    <w:tmpl w:val="B5AAC810"/>
    <w:lvl w:ilvl="0" w:tplc="88E6626C">
      <w:start w:val="1"/>
      <w:numFmt w:val="decimal"/>
      <w:lvlText w:val="2.4.%1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A426E"/>
    <w:multiLevelType w:val="hybridMultilevel"/>
    <w:tmpl w:val="B580A894"/>
    <w:lvl w:ilvl="0" w:tplc="C92C50F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4F19A5"/>
    <w:multiLevelType w:val="hybridMultilevel"/>
    <w:tmpl w:val="8A80B9FE"/>
    <w:lvl w:ilvl="0" w:tplc="EEC824D6">
      <w:start w:val="1"/>
      <w:numFmt w:val="decimal"/>
      <w:lvlText w:val="%1."/>
      <w:lvlJc w:val="left"/>
      <w:pPr>
        <w:ind w:left="126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3D4F31E1"/>
    <w:multiLevelType w:val="hybridMultilevel"/>
    <w:tmpl w:val="7B945FE0"/>
    <w:lvl w:ilvl="0" w:tplc="84B487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9517927"/>
    <w:multiLevelType w:val="hybridMultilevel"/>
    <w:tmpl w:val="ED2EC76E"/>
    <w:lvl w:ilvl="0" w:tplc="2774D6A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DD07557"/>
    <w:multiLevelType w:val="hybridMultilevel"/>
    <w:tmpl w:val="968CF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9C1396"/>
    <w:multiLevelType w:val="multilevel"/>
    <w:tmpl w:val="0E4CF6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00" w:hanging="1800"/>
      </w:pPr>
      <w:rPr>
        <w:rFonts w:hint="default"/>
      </w:rPr>
    </w:lvl>
  </w:abstractNum>
  <w:abstractNum w:abstractNumId="14">
    <w:nsid w:val="691642EB"/>
    <w:multiLevelType w:val="hybridMultilevel"/>
    <w:tmpl w:val="8244147A"/>
    <w:lvl w:ilvl="0" w:tplc="5D1450F6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74376A"/>
    <w:multiLevelType w:val="hybridMultilevel"/>
    <w:tmpl w:val="D51ACE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2F732B"/>
    <w:multiLevelType w:val="hybridMultilevel"/>
    <w:tmpl w:val="8A80B9FE"/>
    <w:lvl w:ilvl="0" w:tplc="EEC824D6">
      <w:start w:val="1"/>
      <w:numFmt w:val="decimal"/>
      <w:lvlText w:val="%1."/>
      <w:lvlJc w:val="left"/>
      <w:pPr>
        <w:ind w:left="126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7A781DF4"/>
    <w:multiLevelType w:val="hybridMultilevel"/>
    <w:tmpl w:val="2104E0B0"/>
    <w:lvl w:ilvl="0" w:tplc="3A507244">
      <w:start w:val="2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1"/>
  </w:num>
  <w:num w:numId="5">
    <w:abstractNumId w:val="2"/>
  </w:num>
  <w:num w:numId="6">
    <w:abstractNumId w:val="16"/>
  </w:num>
  <w:num w:numId="7">
    <w:abstractNumId w:val="3"/>
  </w:num>
  <w:num w:numId="8">
    <w:abstractNumId w:val="15"/>
  </w:num>
  <w:num w:numId="9">
    <w:abstractNumId w:val="5"/>
  </w:num>
  <w:num w:numId="10">
    <w:abstractNumId w:val="4"/>
  </w:num>
  <w:num w:numId="11">
    <w:abstractNumId w:val="12"/>
  </w:num>
  <w:num w:numId="12">
    <w:abstractNumId w:val="10"/>
  </w:num>
  <w:num w:numId="13">
    <w:abstractNumId w:val="9"/>
  </w:num>
  <w:num w:numId="14">
    <w:abstractNumId w:val="6"/>
  </w:num>
  <w:num w:numId="15">
    <w:abstractNumId w:val="14"/>
  </w:num>
  <w:num w:numId="16">
    <w:abstractNumId w:val="17"/>
  </w:num>
  <w:num w:numId="17">
    <w:abstractNumId w:val="8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0"/>
    <w:footnote w:id="1"/>
  </w:footnotePr>
  <w:endnotePr>
    <w:endnote w:id="0"/>
    <w:endnote w:id="1"/>
  </w:endnotePr>
  <w:compat/>
  <w:rsids>
    <w:rsidRoot w:val="001D3CF0"/>
    <w:rsid w:val="00001318"/>
    <w:rsid w:val="00001912"/>
    <w:rsid w:val="00002188"/>
    <w:rsid w:val="000022CC"/>
    <w:rsid w:val="00005E0B"/>
    <w:rsid w:val="00007204"/>
    <w:rsid w:val="00010535"/>
    <w:rsid w:val="0001116F"/>
    <w:rsid w:val="00011914"/>
    <w:rsid w:val="0001584A"/>
    <w:rsid w:val="000203A6"/>
    <w:rsid w:val="000209E2"/>
    <w:rsid w:val="00022405"/>
    <w:rsid w:val="00023736"/>
    <w:rsid w:val="0002460A"/>
    <w:rsid w:val="00024896"/>
    <w:rsid w:val="00025350"/>
    <w:rsid w:val="00025AB9"/>
    <w:rsid w:val="00026222"/>
    <w:rsid w:val="00031A57"/>
    <w:rsid w:val="000351CD"/>
    <w:rsid w:val="0003549A"/>
    <w:rsid w:val="00035819"/>
    <w:rsid w:val="00040768"/>
    <w:rsid w:val="000416FD"/>
    <w:rsid w:val="00042CE6"/>
    <w:rsid w:val="00043219"/>
    <w:rsid w:val="000460EB"/>
    <w:rsid w:val="00052586"/>
    <w:rsid w:val="000542AC"/>
    <w:rsid w:val="00054C90"/>
    <w:rsid w:val="00054D97"/>
    <w:rsid w:val="00055861"/>
    <w:rsid w:val="000560AA"/>
    <w:rsid w:val="0005615F"/>
    <w:rsid w:val="00061194"/>
    <w:rsid w:val="00061B99"/>
    <w:rsid w:val="0006258F"/>
    <w:rsid w:val="00063A5E"/>
    <w:rsid w:val="00063FC4"/>
    <w:rsid w:val="00065E19"/>
    <w:rsid w:val="000711D0"/>
    <w:rsid w:val="0007409C"/>
    <w:rsid w:val="00074C1E"/>
    <w:rsid w:val="0007544D"/>
    <w:rsid w:val="00075B13"/>
    <w:rsid w:val="000766D3"/>
    <w:rsid w:val="00076859"/>
    <w:rsid w:val="0007722E"/>
    <w:rsid w:val="00081777"/>
    <w:rsid w:val="00084E98"/>
    <w:rsid w:val="00092717"/>
    <w:rsid w:val="0009346C"/>
    <w:rsid w:val="00093E74"/>
    <w:rsid w:val="00097887"/>
    <w:rsid w:val="000A1494"/>
    <w:rsid w:val="000A18CA"/>
    <w:rsid w:val="000A201E"/>
    <w:rsid w:val="000A6ECA"/>
    <w:rsid w:val="000A7740"/>
    <w:rsid w:val="000A7FB0"/>
    <w:rsid w:val="000B474F"/>
    <w:rsid w:val="000B5AF2"/>
    <w:rsid w:val="000B60DE"/>
    <w:rsid w:val="000B62DC"/>
    <w:rsid w:val="000B6BFA"/>
    <w:rsid w:val="000B7A84"/>
    <w:rsid w:val="000C0936"/>
    <w:rsid w:val="000C0F52"/>
    <w:rsid w:val="000C2726"/>
    <w:rsid w:val="000C551B"/>
    <w:rsid w:val="000C7B74"/>
    <w:rsid w:val="000D076B"/>
    <w:rsid w:val="000D129D"/>
    <w:rsid w:val="000D19C1"/>
    <w:rsid w:val="000D2BC7"/>
    <w:rsid w:val="000D2CB6"/>
    <w:rsid w:val="000D304D"/>
    <w:rsid w:val="000D3E3F"/>
    <w:rsid w:val="000D46F2"/>
    <w:rsid w:val="000E169D"/>
    <w:rsid w:val="000E5246"/>
    <w:rsid w:val="000E5B35"/>
    <w:rsid w:val="000E5DCD"/>
    <w:rsid w:val="000E7328"/>
    <w:rsid w:val="000E7D6D"/>
    <w:rsid w:val="000F27C5"/>
    <w:rsid w:val="000F5505"/>
    <w:rsid w:val="000F5B0D"/>
    <w:rsid w:val="000F756D"/>
    <w:rsid w:val="000F7630"/>
    <w:rsid w:val="00104D29"/>
    <w:rsid w:val="001054F8"/>
    <w:rsid w:val="0010765E"/>
    <w:rsid w:val="00112A02"/>
    <w:rsid w:val="00113E54"/>
    <w:rsid w:val="00114AF0"/>
    <w:rsid w:val="00115E5B"/>
    <w:rsid w:val="00116F1E"/>
    <w:rsid w:val="00117255"/>
    <w:rsid w:val="00121268"/>
    <w:rsid w:val="00123362"/>
    <w:rsid w:val="001233FA"/>
    <w:rsid w:val="0013153B"/>
    <w:rsid w:val="0013256A"/>
    <w:rsid w:val="00135DAF"/>
    <w:rsid w:val="00144607"/>
    <w:rsid w:val="00145A1D"/>
    <w:rsid w:val="00145AF3"/>
    <w:rsid w:val="00146E12"/>
    <w:rsid w:val="00151549"/>
    <w:rsid w:val="001535C9"/>
    <w:rsid w:val="0015629D"/>
    <w:rsid w:val="00160199"/>
    <w:rsid w:val="00163343"/>
    <w:rsid w:val="001709F1"/>
    <w:rsid w:val="0017123E"/>
    <w:rsid w:val="00173638"/>
    <w:rsid w:val="001742C1"/>
    <w:rsid w:val="00174F33"/>
    <w:rsid w:val="00175207"/>
    <w:rsid w:val="00176DDA"/>
    <w:rsid w:val="0018007A"/>
    <w:rsid w:val="001907D2"/>
    <w:rsid w:val="00190CA7"/>
    <w:rsid w:val="00195365"/>
    <w:rsid w:val="001954AC"/>
    <w:rsid w:val="001A3114"/>
    <w:rsid w:val="001A3DDF"/>
    <w:rsid w:val="001A6051"/>
    <w:rsid w:val="001A60D0"/>
    <w:rsid w:val="001A79F1"/>
    <w:rsid w:val="001B09FB"/>
    <w:rsid w:val="001B1F76"/>
    <w:rsid w:val="001B6ADB"/>
    <w:rsid w:val="001C270A"/>
    <w:rsid w:val="001D03E2"/>
    <w:rsid w:val="001D3CF0"/>
    <w:rsid w:val="001D7485"/>
    <w:rsid w:val="001E3627"/>
    <w:rsid w:val="001F1DE1"/>
    <w:rsid w:val="00200734"/>
    <w:rsid w:val="002030CD"/>
    <w:rsid w:val="0020630B"/>
    <w:rsid w:val="00210481"/>
    <w:rsid w:val="00210498"/>
    <w:rsid w:val="00213CB9"/>
    <w:rsid w:val="00213CE5"/>
    <w:rsid w:val="002155B7"/>
    <w:rsid w:val="00216A4F"/>
    <w:rsid w:val="00222776"/>
    <w:rsid w:val="00223C9C"/>
    <w:rsid w:val="002252BB"/>
    <w:rsid w:val="00230A32"/>
    <w:rsid w:val="002311A8"/>
    <w:rsid w:val="00242ADB"/>
    <w:rsid w:val="00244A34"/>
    <w:rsid w:val="00246ED9"/>
    <w:rsid w:val="00247047"/>
    <w:rsid w:val="002470BE"/>
    <w:rsid w:val="00250FB0"/>
    <w:rsid w:val="002534EF"/>
    <w:rsid w:val="00255D9E"/>
    <w:rsid w:val="00256F9C"/>
    <w:rsid w:val="002622C0"/>
    <w:rsid w:val="00264CBE"/>
    <w:rsid w:val="002666AA"/>
    <w:rsid w:val="00266947"/>
    <w:rsid w:val="00271A58"/>
    <w:rsid w:val="00272147"/>
    <w:rsid w:val="00272578"/>
    <w:rsid w:val="00272E7B"/>
    <w:rsid w:val="0027358D"/>
    <w:rsid w:val="00275800"/>
    <w:rsid w:val="00277798"/>
    <w:rsid w:val="0028081D"/>
    <w:rsid w:val="00280DD4"/>
    <w:rsid w:val="0028297E"/>
    <w:rsid w:val="00290021"/>
    <w:rsid w:val="00291F8C"/>
    <w:rsid w:val="00296335"/>
    <w:rsid w:val="0029705D"/>
    <w:rsid w:val="002972F4"/>
    <w:rsid w:val="002A012A"/>
    <w:rsid w:val="002A0D30"/>
    <w:rsid w:val="002A2287"/>
    <w:rsid w:val="002A4292"/>
    <w:rsid w:val="002A4773"/>
    <w:rsid w:val="002A7F7E"/>
    <w:rsid w:val="002B3A6F"/>
    <w:rsid w:val="002C1FB7"/>
    <w:rsid w:val="002C4C5F"/>
    <w:rsid w:val="002C6586"/>
    <w:rsid w:val="002C7FEB"/>
    <w:rsid w:val="002D0F30"/>
    <w:rsid w:val="002D1E21"/>
    <w:rsid w:val="002D302E"/>
    <w:rsid w:val="002D3566"/>
    <w:rsid w:val="002D38D2"/>
    <w:rsid w:val="002D53CF"/>
    <w:rsid w:val="002D6ED7"/>
    <w:rsid w:val="002E00E2"/>
    <w:rsid w:val="002E21C1"/>
    <w:rsid w:val="002E2996"/>
    <w:rsid w:val="002E31AA"/>
    <w:rsid w:val="002E4A9C"/>
    <w:rsid w:val="002F050B"/>
    <w:rsid w:val="002F0DED"/>
    <w:rsid w:val="002F1C22"/>
    <w:rsid w:val="002F2064"/>
    <w:rsid w:val="002F21D4"/>
    <w:rsid w:val="002F285A"/>
    <w:rsid w:val="002F4652"/>
    <w:rsid w:val="002F4729"/>
    <w:rsid w:val="002F69C6"/>
    <w:rsid w:val="002F77BB"/>
    <w:rsid w:val="00300FDC"/>
    <w:rsid w:val="00301883"/>
    <w:rsid w:val="0030348B"/>
    <w:rsid w:val="00306558"/>
    <w:rsid w:val="00307B37"/>
    <w:rsid w:val="00316DD6"/>
    <w:rsid w:val="00322ADD"/>
    <w:rsid w:val="00324B25"/>
    <w:rsid w:val="00327C29"/>
    <w:rsid w:val="00331500"/>
    <w:rsid w:val="0033377E"/>
    <w:rsid w:val="00335800"/>
    <w:rsid w:val="003432A1"/>
    <w:rsid w:val="00344193"/>
    <w:rsid w:val="00344682"/>
    <w:rsid w:val="003525EB"/>
    <w:rsid w:val="00352CFF"/>
    <w:rsid w:val="003537D1"/>
    <w:rsid w:val="00354469"/>
    <w:rsid w:val="00354535"/>
    <w:rsid w:val="0035538C"/>
    <w:rsid w:val="00363730"/>
    <w:rsid w:val="0036386C"/>
    <w:rsid w:val="00363B6A"/>
    <w:rsid w:val="003653FA"/>
    <w:rsid w:val="0036691C"/>
    <w:rsid w:val="0036712D"/>
    <w:rsid w:val="00371365"/>
    <w:rsid w:val="00372CB7"/>
    <w:rsid w:val="00373B27"/>
    <w:rsid w:val="00374946"/>
    <w:rsid w:val="00376167"/>
    <w:rsid w:val="003816B2"/>
    <w:rsid w:val="0038195C"/>
    <w:rsid w:val="00382CED"/>
    <w:rsid w:val="00384446"/>
    <w:rsid w:val="0038473D"/>
    <w:rsid w:val="00385502"/>
    <w:rsid w:val="0038730A"/>
    <w:rsid w:val="00392C2B"/>
    <w:rsid w:val="00395104"/>
    <w:rsid w:val="003956EE"/>
    <w:rsid w:val="003A12B7"/>
    <w:rsid w:val="003A2337"/>
    <w:rsid w:val="003A2D42"/>
    <w:rsid w:val="003A374A"/>
    <w:rsid w:val="003A37CA"/>
    <w:rsid w:val="003A49E8"/>
    <w:rsid w:val="003A5F2A"/>
    <w:rsid w:val="003A7F02"/>
    <w:rsid w:val="003B0D39"/>
    <w:rsid w:val="003B1847"/>
    <w:rsid w:val="003B2BAC"/>
    <w:rsid w:val="003B64A7"/>
    <w:rsid w:val="003B6D95"/>
    <w:rsid w:val="003B7681"/>
    <w:rsid w:val="003C0C5A"/>
    <w:rsid w:val="003C3072"/>
    <w:rsid w:val="003C4B8E"/>
    <w:rsid w:val="003C7B24"/>
    <w:rsid w:val="003D046C"/>
    <w:rsid w:val="003D7592"/>
    <w:rsid w:val="003D7D8B"/>
    <w:rsid w:val="003E109B"/>
    <w:rsid w:val="003E2E14"/>
    <w:rsid w:val="003E44FA"/>
    <w:rsid w:val="003E48C8"/>
    <w:rsid w:val="003E5FB8"/>
    <w:rsid w:val="003F3900"/>
    <w:rsid w:val="003F40CD"/>
    <w:rsid w:val="003F4465"/>
    <w:rsid w:val="003F5920"/>
    <w:rsid w:val="003F6186"/>
    <w:rsid w:val="00400D47"/>
    <w:rsid w:val="00400D77"/>
    <w:rsid w:val="004013E1"/>
    <w:rsid w:val="00401E63"/>
    <w:rsid w:val="004030F3"/>
    <w:rsid w:val="00405014"/>
    <w:rsid w:val="00407395"/>
    <w:rsid w:val="004111ED"/>
    <w:rsid w:val="00412336"/>
    <w:rsid w:val="00415CED"/>
    <w:rsid w:val="00416671"/>
    <w:rsid w:val="00416C28"/>
    <w:rsid w:val="004179E1"/>
    <w:rsid w:val="00425393"/>
    <w:rsid w:val="00426A01"/>
    <w:rsid w:val="00433B84"/>
    <w:rsid w:val="004350E3"/>
    <w:rsid w:val="00437E07"/>
    <w:rsid w:val="00441472"/>
    <w:rsid w:val="004429F6"/>
    <w:rsid w:val="00442FDF"/>
    <w:rsid w:val="00443BDD"/>
    <w:rsid w:val="00445451"/>
    <w:rsid w:val="004511C7"/>
    <w:rsid w:val="004515D9"/>
    <w:rsid w:val="00455E96"/>
    <w:rsid w:val="0046562D"/>
    <w:rsid w:val="0046652F"/>
    <w:rsid w:val="0046726A"/>
    <w:rsid w:val="00471EA4"/>
    <w:rsid w:val="004725BB"/>
    <w:rsid w:val="00472757"/>
    <w:rsid w:val="00473333"/>
    <w:rsid w:val="004733CF"/>
    <w:rsid w:val="00477FCD"/>
    <w:rsid w:val="00480D8A"/>
    <w:rsid w:val="0048496E"/>
    <w:rsid w:val="004858A9"/>
    <w:rsid w:val="0049135E"/>
    <w:rsid w:val="00492565"/>
    <w:rsid w:val="004925B3"/>
    <w:rsid w:val="00496310"/>
    <w:rsid w:val="00497AD5"/>
    <w:rsid w:val="004A1623"/>
    <w:rsid w:val="004A4BFF"/>
    <w:rsid w:val="004B79F8"/>
    <w:rsid w:val="004B7DB0"/>
    <w:rsid w:val="004C3C7D"/>
    <w:rsid w:val="004C4CA9"/>
    <w:rsid w:val="004C7167"/>
    <w:rsid w:val="004C779E"/>
    <w:rsid w:val="004D69CA"/>
    <w:rsid w:val="004D6C70"/>
    <w:rsid w:val="004E19AA"/>
    <w:rsid w:val="004E2C71"/>
    <w:rsid w:val="004E486D"/>
    <w:rsid w:val="004E6800"/>
    <w:rsid w:val="004E7043"/>
    <w:rsid w:val="004F0AF8"/>
    <w:rsid w:val="004F1925"/>
    <w:rsid w:val="004F2BC6"/>
    <w:rsid w:val="004F2EE3"/>
    <w:rsid w:val="004F4BD5"/>
    <w:rsid w:val="004F4D2F"/>
    <w:rsid w:val="004F5665"/>
    <w:rsid w:val="00506C61"/>
    <w:rsid w:val="00507830"/>
    <w:rsid w:val="00512779"/>
    <w:rsid w:val="00513AF1"/>
    <w:rsid w:val="005142DF"/>
    <w:rsid w:val="005143BE"/>
    <w:rsid w:val="00514675"/>
    <w:rsid w:val="00515995"/>
    <w:rsid w:val="0051681F"/>
    <w:rsid w:val="00517AC0"/>
    <w:rsid w:val="0052204B"/>
    <w:rsid w:val="00522774"/>
    <w:rsid w:val="00522928"/>
    <w:rsid w:val="00524E08"/>
    <w:rsid w:val="00524E77"/>
    <w:rsid w:val="00524E8A"/>
    <w:rsid w:val="005277D5"/>
    <w:rsid w:val="00530328"/>
    <w:rsid w:val="00534E36"/>
    <w:rsid w:val="00541DEC"/>
    <w:rsid w:val="00543422"/>
    <w:rsid w:val="00545D26"/>
    <w:rsid w:val="00547F7F"/>
    <w:rsid w:val="0055287C"/>
    <w:rsid w:val="0055507A"/>
    <w:rsid w:val="00555B21"/>
    <w:rsid w:val="00557E7B"/>
    <w:rsid w:val="0056011E"/>
    <w:rsid w:val="00561A87"/>
    <w:rsid w:val="00561EEF"/>
    <w:rsid w:val="00567F85"/>
    <w:rsid w:val="00570C78"/>
    <w:rsid w:val="00571C17"/>
    <w:rsid w:val="00571C5E"/>
    <w:rsid w:val="005721CD"/>
    <w:rsid w:val="00572829"/>
    <w:rsid w:val="00573206"/>
    <w:rsid w:val="005762F2"/>
    <w:rsid w:val="005773A3"/>
    <w:rsid w:val="005826D3"/>
    <w:rsid w:val="00582B45"/>
    <w:rsid w:val="00583CCA"/>
    <w:rsid w:val="00585A47"/>
    <w:rsid w:val="0058735C"/>
    <w:rsid w:val="00587CBC"/>
    <w:rsid w:val="0059075B"/>
    <w:rsid w:val="00590796"/>
    <w:rsid w:val="00590BC7"/>
    <w:rsid w:val="00591A48"/>
    <w:rsid w:val="00591D8A"/>
    <w:rsid w:val="00593830"/>
    <w:rsid w:val="00595484"/>
    <w:rsid w:val="005A3186"/>
    <w:rsid w:val="005A3FFF"/>
    <w:rsid w:val="005A43E8"/>
    <w:rsid w:val="005A7879"/>
    <w:rsid w:val="005B19EE"/>
    <w:rsid w:val="005B2A33"/>
    <w:rsid w:val="005B2BAD"/>
    <w:rsid w:val="005B47EE"/>
    <w:rsid w:val="005B59E1"/>
    <w:rsid w:val="005B5D89"/>
    <w:rsid w:val="005B64AD"/>
    <w:rsid w:val="005B7AA4"/>
    <w:rsid w:val="005C0A34"/>
    <w:rsid w:val="005C0F6D"/>
    <w:rsid w:val="005C256A"/>
    <w:rsid w:val="005C444E"/>
    <w:rsid w:val="005C46E1"/>
    <w:rsid w:val="005C5024"/>
    <w:rsid w:val="005C6A0C"/>
    <w:rsid w:val="005C7481"/>
    <w:rsid w:val="005D11FE"/>
    <w:rsid w:val="005D1B42"/>
    <w:rsid w:val="005D30FB"/>
    <w:rsid w:val="005E1651"/>
    <w:rsid w:val="005E286F"/>
    <w:rsid w:val="005E34E4"/>
    <w:rsid w:val="005E41F2"/>
    <w:rsid w:val="005E4668"/>
    <w:rsid w:val="005F02C0"/>
    <w:rsid w:val="005F082C"/>
    <w:rsid w:val="005F15D3"/>
    <w:rsid w:val="005F3681"/>
    <w:rsid w:val="005F4804"/>
    <w:rsid w:val="005F59C8"/>
    <w:rsid w:val="005F72C7"/>
    <w:rsid w:val="00601958"/>
    <w:rsid w:val="00604381"/>
    <w:rsid w:val="00605480"/>
    <w:rsid w:val="00607A88"/>
    <w:rsid w:val="006103FE"/>
    <w:rsid w:val="00611AB5"/>
    <w:rsid w:val="00612876"/>
    <w:rsid w:val="00613A97"/>
    <w:rsid w:val="00614065"/>
    <w:rsid w:val="00620297"/>
    <w:rsid w:val="00621C01"/>
    <w:rsid w:val="006229B6"/>
    <w:rsid w:val="0062389E"/>
    <w:rsid w:val="0062532D"/>
    <w:rsid w:val="00625A14"/>
    <w:rsid w:val="006315F8"/>
    <w:rsid w:val="00631B82"/>
    <w:rsid w:val="00631F05"/>
    <w:rsid w:val="00635028"/>
    <w:rsid w:val="00635250"/>
    <w:rsid w:val="00635CE7"/>
    <w:rsid w:val="006378A0"/>
    <w:rsid w:val="00640273"/>
    <w:rsid w:val="00640350"/>
    <w:rsid w:val="00643F04"/>
    <w:rsid w:val="006469CA"/>
    <w:rsid w:val="00646B3D"/>
    <w:rsid w:val="00653C7F"/>
    <w:rsid w:val="0065441F"/>
    <w:rsid w:val="0066153D"/>
    <w:rsid w:val="00664809"/>
    <w:rsid w:val="0067048F"/>
    <w:rsid w:val="00671BE0"/>
    <w:rsid w:val="00672335"/>
    <w:rsid w:val="00674E70"/>
    <w:rsid w:val="0067564B"/>
    <w:rsid w:val="00675791"/>
    <w:rsid w:val="00681AD3"/>
    <w:rsid w:val="00682319"/>
    <w:rsid w:val="006858DD"/>
    <w:rsid w:val="006925B9"/>
    <w:rsid w:val="00693607"/>
    <w:rsid w:val="00693C61"/>
    <w:rsid w:val="00695B61"/>
    <w:rsid w:val="006A0BD5"/>
    <w:rsid w:val="006A0E0E"/>
    <w:rsid w:val="006A4C3B"/>
    <w:rsid w:val="006A525F"/>
    <w:rsid w:val="006A5BD7"/>
    <w:rsid w:val="006A63F1"/>
    <w:rsid w:val="006A6B26"/>
    <w:rsid w:val="006A7A90"/>
    <w:rsid w:val="006B06EB"/>
    <w:rsid w:val="006B2D57"/>
    <w:rsid w:val="006B330F"/>
    <w:rsid w:val="006B3E25"/>
    <w:rsid w:val="006B4A7B"/>
    <w:rsid w:val="006B4D4D"/>
    <w:rsid w:val="006B65D3"/>
    <w:rsid w:val="006C42DC"/>
    <w:rsid w:val="006C65A0"/>
    <w:rsid w:val="006D2145"/>
    <w:rsid w:val="006D5784"/>
    <w:rsid w:val="006D6DE8"/>
    <w:rsid w:val="006D7E9C"/>
    <w:rsid w:val="006E038A"/>
    <w:rsid w:val="006E1558"/>
    <w:rsid w:val="006E1E56"/>
    <w:rsid w:val="006E36DC"/>
    <w:rsid w:val="006E465E"/>
    <w:rsid w:val="006F0AFD"/>
    <w:rsid w:val="006F198B"/>
    <w:rsid w:val="006F1B84"/>
    <w:rsid w:val="006F3DB8"/>
    <w:rsid w:val="006F3ED1"/>
    <w:rsid w:val="006F5B10"/>
    <w:rsid w:val="006F6414"/>
    <w:rsid w:val="006F72E9"/>
    <w:rsid w:val="0070038F"/>
    <w:rsid w:val="00702383"/>
    <w:rsid w:val="00703DB1"/>
    <w:rsid w:val="00706234"/>
    <w:rsid w:val="00706C13"/>
    <w:rsid w:val="00710CC0"/>
    <w:rsid w:val="00712724"/>
    <w:rsid w:val="00713FA6"/>
    <w:rsid w:val="007146B7"/>
    <w:rsid w:val="00715574"/>
    <w:rsid w:val="00716041"/>
    <w:rsid w:val="00723B4A"/>
    <w:rsid w:val="00724BE1"/>
    <w:rsid w:val="00724DBC"/>
    <w:rsid w:val="00727C6B"/>
    <w:rsid w:val="00730D57"/>
    <w:rsid w:val="00731AD2"/>
    <w:rsid w:val="00734840"/>
    <w:rsid w:val="007354E7"/>
    <w:rsid w:val="00735751"/>
    <w:rsid w:val="00736AEB"/>
    <w:rsid w:val="00740CA0"/>
    <w:rsid w:val="00743CE7"/>
    <w:rsid w:val="00746063"/>
    <w:rsid w:val="00746067"/>
    <w:rsid w:val="00764E31"/>
    <w:rsid w:val="00766AE3"/>
    <w:rsid w:val="00766FFD"/>
    <w:rsid w:val="00767B77"/>
    <w:rsid w:val="007702A7"/>
    <w:rsid w:val="00770785"/>
    <w:rsid w:val="007709C1"/>
    <w:rsid w:val="007730A4"/>
    <w:rsid w:val="00773F3E"/>
    <w:rsid w:val="00774FBC"/>
    <w:rsid w:val="007757BD"/>
    <w:rsid w:val="007846FC"/>
    <w:rsid w:val="00786A3E"/>
    <w:rsid w:val="00794622"/>
    <w:rsid w:val="00794E78"/>
    <w:rsid w:val="00796D39"/>
    <w:rsid w:val="007A0286"/>
    <w:rsid w:val="007A54AD"/>
    <w:rsid w:val="007A5696"/>
    <w:rsid w:val="007A6007"/>
    <w:rsid w:val="007B3117"/>
    <w:rsid w:val="007B4405"/>
    <w:rsid w:val="007B6682"/>
    <w:rsid w:val="007C267C"/>
    <w:rsid w:val="007C2B7C"/>
    <w:rsid w:val="007C49F1"/>
    <w:rsid w:val="007C52FC"/>
    <w:rsid w:val="007C6B81"/>
    <w:rsid w:val="007D4C69"/>
    <w:rsid w:val="007D4D35"/>
    <w:rsid w:val="007D5991"/>
    <w:rsid w:val="007D714B"/>
    <w:rsid w:val="007E1FD4"/>
    <w:rsid w:val="007E326C"/>
    <w:rsid w:val="007E6104"/>
    <w:rsid w:val="007F18E1"/>
    <w:rsid w:val="007F2652"/>
    <w:rsid w:val="007F265A"/>
    <w:rsid w:val="007F2857"/>
    <w:rsid w:val="007F6689"/>
    <w:rsid w:val="007F70B1"/>
    <w:rsid w:val="008066B2"/>
    <w:rsid w:val="00806AB5"/>
    <w:rsid w:val="00807A06"/>
    <w:rsid w:val="0081097C"/>
    <w:rsid w:val="00811225"/>
    <w:rsid w:val="00811839"/>
    <w:rsid w:val="00812C37"/>
    <w:rsid w:val="00815D63"/>
    <w:rsid w:val="00817336"/>
    <w:rsid w:val="008221F3"/>
    <w:rsid w:val="008242F7"/>
    <w:rsid w:val="0082632B"/>
    <w:rsid w:val="0082776F"/>
    <w:rsid w:val="00831557"/>
    <w:rsid w:val="00834872"/>
    <w:rsid w:val="00836EF2"/>
    <w:rsid w:val="00841C01"/>
    <w:rsid w:val="00841DEA"/>
    <w:rsid w:val="00842B17"/>
    <w:rsid w:val="00842CFF"/>
    <w:rsid w:val="008442F3"/>
    <w:rsid w:val="00847585"/>
    <w:rsid w:val="00857DEA"/>
    <w:rsid w:val="00865274"/>
    <w:rsid w:val="00865EFD"/>
    <w:rsid w:val="00870177"/>
    <w:rsid w:val="00870D50"/>
    <w:rsid w:val="00873872"/>
    <w:rsid w:val="00873D0B"/>
    <w:rsid w:val="008764E8"/>
    <w:rsid w:val="00876DCD"/>
    <w:rsid w:val="00877767"/>
    <w:rsid w:val="008828CC"/>
    <w:rsid w:val="008865FC"/>
    <w:rsid w:val="00887133"/>
    <w:rsid w:val="008905D9"/>
    <w:rsid w:val="008918C0"/>
    <w:rsid w:val="00892038"/>
    <w:rsid w:val="008928E0"/>
    <w:rsid w:val="008933A1"/>
    <w:rsid w:val="00897C93"/>
    <w:rsid w:val="008A002D"/>
    <w:rsid w:val="008A2822"/>
    <w:rsid w:val="008A29B8"/>
    <w:rsid w:val="008A357B"/>
    <w:rsid w:val="008A3E4D"/>
    <w:rsid w:val="008B0A3C"/>
    <w:rsid w:val="008B1CAC"/>
    <w:rsid w:val="008B227A"/>
    <w:rsid w:val="008B5576"/>
    <w:rsid w:val="008B7AC7"/>
    <w:rsid w:val="008C2F26"/>
    <w:rsid w:val="008C33FB"/>
    <w:rsid w:val="008C40C8"/>
    <w:rsid w:val="008C6EDE"/>
    <w:rsid w:val="008C7E06"/>
    <w:rsid w:val="008D3AAD"/>
    <w:rsid w:val="008D4A19"/>
    <w:rsid w:val="008D5154"/>
    <w:rsid w:val="008E01F3"/>
    <w:rsid w:val="008E0318"/>
    <w:rsid w:val="008E18F9"/>
    <w:rsid w:val="008E1A3A"/>
    <w:rsid w:val="008E2E09"/>
    <w:rsid w:val="008E4025"/>
    <w:rsid w:val="008E4A5C"/>
    <w:rsid w:val="008F07D3"/>
    <w:rsid w:val="008F0CA6"/>
    <w:rsid w:val="008F16D8"/>
    <w:rsid w:val="008F26CB"/>
    <w:rsid w:val="00902B92"/>
    <w:rsid w:val="0090363E"/>
    <w:rsid w:val="0090429D"/>
    <w:rsid w:val="00904D7F"/>
    <w:rsid w:val="00904F83"/>
    <w:rsid w:val="00905899"/>
    <w:rsid w:val="00907D2C"/>
    <w:rsid w:val="00913389"/>
    <w:rsid w:val="00920BEB"/>
    <w:rsid w:val="00920F66"/>
    <w:rsid w:val="009251FE"/>
    <w:rsid w:val="00925378"/>
    <w:rsid w:val="00926921"/>
    <w:rsid w:val="009315EF"/>
    <w:rsid w:val="00931B6E"/>
    <w:rsid w:val="0093430C"/>
    <w:rsid w:val="00934865"/>
    <w:rsid w:val="00935B3E"/>
    <w:rsid w:val="00944070"/>
    <w:rsid w:val="00945666"/>
    <w:rsid w:val="009475A9"/>
    <w:rsid w:val="009477C7"/>
    <w:rsid w:val="0094795E"/>
    <w:rsid w:val="0095072A"/>
    <w:rsid w:val="00950A05"/>
    <w:rsid w:val="0095380C"/>
    <w:rsid w:val="0095650F"/>
    <w:rsid w:val="00956873"/>
    <w:rsid w:val="00960922"/>
    <w:rsid w:val="009633B0"/>
    <w:rsid w:val="009644EB"/>
    <w:rsid w:val="00966B5A"/>
    <w:rsid w:val="00966BA6"/>
    <w:rsid w:val="00966C52"/>
    <w:rsid w:val="0097018C"/>
    <w:rsid w:val="00972B6C"/>
    <w:rsid w:val="0097443B"/>
    <w:rsid w:val="00975CC2"/>
    <w:rsid w:val="00981AE7"/>
    <w:rsid w:val="00982C00"/>
    <w:rsid w:val="00984F14"/>
    <w:rsid w:val="0098582E"/>
    <w:rsid w:val="00985C67"/>
    <w:rsid w:val="00986CBF"/>
    <w:rsid w:val="00987BC8"/>
    <w:rsid w:val="00990288"/>
    <w:rsid w:val="009909F6"/>
    <w:rsid w:val="00990CA4"/>
    <w:rsid w:val="00992605"/>
    <w:rsid w:val="0099512F"/>
    <w:rsid w:val="00995555"/>
    <w:rsid w:val="009A6C15"/>
    <w:rsid w:val="009A6DF2"/>
    <w:rsid w:val="009A7FB3"/>
    <w:rsid w:val="009B06B4"/>
    <w:rsid w:val="009B10E7"/>
    <w:rsid w:val="009B24DD"/>
    <w:rsid w:val="009B2697"/>
    <w:rsid w:val="009B468D"/>
    <w:rsid w:val="009B7782"/>
    <w:rsid w:val="009B7FAB"/>
    <w:rsid w:val="009C01D6"/>
    <w:rsid w:val="009C0625"/>
    <w:rsid w:val="009C1F81"/>
    <w:rsid w:val="009C54DB"/>
    <w:rsid w:val="009C6DE1"/>
    <w:rsid w:val="009D0D81"/>
    <w:rsid w:val="009D17E7"/>
    <w:rsid w:val="009D4AE8"/>
    <w:rsid w:val="009D5691"/>
    <w:rsid w:val="009D61B2"/>
    <w:rsid w:val="009E0EC7"/>
    <w:rsid w:val="009E1A5A"/>
    <w:rsid w:val="009E3332"/>
    <w:rsid w:val="009E3664"/>
    <w:rsid w:val="009E3CCC"/>
    <w:rsid w:val="009E6D8A"/>
    <w:rsid w:val="009E7A62"/>
    <w:rsid w:val="009E7B0E"/>
    <w:rsid w:val="009E7E1C"/>
    <w:rsid w:val="009F07BE"/>
    <w:rsid w:val="009F25DF"/>
    <w:rsid w:val="009F26B9"/>
    <w:rsid w:val="009F2E95"/>
    <w:rsid w:val="009F7210"/>
    <w:rsid w:val="00A02728"/>
    <w:rsid w:val="00A03709"/>
    <w:rsid w:val="00A038BA"/>
    <w:rsid w:val="00A03CBC"/>
    <w:rsid w:val="00A04AF2"/>
    <w:rsid w:val="00A1088B"/>
    <w:rsid w:val="00A11FCB"/>
    <w:rsid w:val="00A12874"/>
    <w:rsid w:val="00A206F0"/>
    <w:rsid w:val="00A2115A"/>
    <w:rsid w:val="00A26601"/>
    <w:rsid w:val="00A26917"/>
    <w:rsid w:val="00A279F2"/>
    <w:rsid w:val="00A31F6C"/>
    <w:rsid w:val="00A3320A"/>
    <w:rsid w:val="00A33348"/>
    <w:rsid w:val="00A33C93"/>
    <w:rsid w:val="00A35BF9"/>
    <w:rsid w:val="00A37153"/>
    <w:rsid w:val="00A373ED"/>
    <w:rsid w:val="00A40DFF"/>
    <w:rsid w:val="00A41907"/>
    <w:rsid w:val="00A436A8"/>
    <w:rsid w:val="00A43F14"/>
    <w:rsid w:val="00A43FC1"/>
    <w:rsid w:val="00A457AC"/>
    <w:rsid w:val="00A464F9"/>
    <w:rsid w:val="00A5236F"/>
    <w:rsid w:val="00A55625"/>
    <w:rsid w:val="00A570C0"/>
    <w:rsid w:val="00A573E6"/>
    <w:rsid w:val="00A57671"/>
    <w:rsid w:val="00A60188"/>
    <w:rsid w:val="00A615A3"/>
    <w:rsid w:val="00A67FFB"/>
    <w:rsid w:val="00A715A3"/>
    <w:rsid w:val="00A73E6A"/>
    <w:rsid w:val="00A745D0"/>
    <w:rsid w:val="00A75044"/>
    <w:rsid w:val="00A75766"/>
    <w:rsid w:val="00A772FB"/>
    <w:rsid w:val="00A77A95"/>
    <w:rsid w:val="00A8028F"/>
    <w:rsid w:val="00A81D55"/>
    <w:rsid w:val="00A87223"/>
    <w:rsid w:val="00A87B82"/>
    <w:rsid w:val="00A90F4E"/>
    <w:rsid w:val="00A94884"/>
    <w:rsid w:val="00A95F1E"/>
    <w:rsid w:val="00AA090C"/>
    <w:rsid w:val="00AA0F35"/>
    <w:rsid w:val="00AA3187"/>
    <w:rsid w:val="00AA479F"/>
    <w:rsid w:val="00AB1EE1"/>
    <w:rsid w:val="00AB2538"/>
    <w:rsid w:val="00AB2B36"/>
    <w:rsid w:val="00AB347A"/>
    <w:rsid w:val="00AB464A"/>
    <w:rsid w:val="00AB4C26"/>
    <w:rsid w:val="00AB6071"/>
    <w:rsid w:val="00AC2437"/>
    <w:rsid w:val="00AC6874"/>
    <w:rsid w:val="00AC7CCF"/>
    <w:rsid w:val="00AD2A1E"/>
    <w:rsid w:val="00AD52FC"/>
    <w:rsid w:val="00AD7A20"/>
    <w:rsid w:val="00AE047C"/>
    <w:rsid w:val="00AE28F9"/>
    <w:rsid w:val="00AE2E1D"/>
    <w:rsid w:val="00AF0864"/>
    <w:rsid w:val="00AF13CF"/>
    <w:rsid w:val="00AF1C2C"/>
    <w:rsid w:val="00AF6308"/>
    <w:rsid w:val="00B01923"/>
    <w:rsid w:val="00B03C26"/>
    <w:rsid w:val="00B041E9"/>
    <w:rsid w:val="00B04997"/>
    <w:rsid w:val="00B07078"/>
    <w:rsid w:val="00B11F5A"/>
    <w:rsid w:val="00B14B96"/>
    <w:rsid w:val="00B153D5"/>
    <w:rsid w:val="00B17DC1"/>
    <w:rsid w:val="00B17DD5"/>
    <w:rsid w:val="00B202D2"/>
    <w:rsid w:val="00B225D8"/>
    <w:rsid w:val="00B23BFD"/>
    <w:rsid w:val="00B24946"/>
    <w:rsid w:val="00B261ED"/>
    <w:rsid w:val="00B263C7"/>
    <w:rsid w:val="00B277A8"/>
    <w:rsid w:val="00B33253"/>
    <w:rsid w:val="00B35F97"/>
    <w:rsid w:val="00B36CEF"/>
    <w:rsid w:val="00B37100"/>
    <w:rsid w:val="00B41130"/>
    <w:rsid w:val="00B43F79"/>
    <w:rsid w:val="00B46987"/>
    <w:rsid w:val="00B50A36"/>
    <w:rsid w:val="00B50AD3"/>
    <w:rsid w:val="00B531D4"/>
    <w:rsid w:val="00B534E7"/>
    <w:rsid w:val="00B53D71"/>
    <w:rsid w:val="00B55637"/>
    <w:rsid w:val="00B56585"/>
    <w:rsid w:val="00B56A24"/>
    <w:rsid w:val="00B56E9E"/>
    <w:rsid w:val="00B604D5"/>
    <w:rsid w:val="00B61522"/>
    <w:rsid w:val="00B634E7"/>
    <w:rsid w:val="00B64A39"/>
    <w:rsid w:val="00B65EC4"/>
    <w:rsid w:val="00B7165F"/>
    <w:rsid w:val="00B722A6"/>
    <w:rsid w:val="00B725CF"/>
    <w:rsid w:val="00B72F57"/>
    <w:rsid w:val="00B74291"/>
    <w:rsid w:val="00B74828"/>
    <w:rsid w:val="00B75706"/>
    <w:rsid w:val="00B7577A"/>
    <w:rsid w:val="00B764C1"/>
    <w:rsid w:val="00B76D1C"/>
    <w:rsid w:val="00B80913"/>
    <w:rsid w:val="00B8140A"/>
    <w:rsid w:val="00B81E8E"/>
    <w:rsid w:val="00B83A9F"/>
    <w:rsid w:val="00B86126"/>
    <w:rsid w:val="00B922D1"/>
    <w:rsid w:val="00B92762"/>
    <w:rsid w:val="00B95212"/>
    <w:rsid w:val="00BA39FF"/>
    <w:rsid w:val="00BA6AFC"/>
    <w:rsid w:val="00BB1C08"/>
    <w:rsid w:val="00BB1C28"/>
    <w:rsid w:val="00BB1E50"/>
    <w:rsid w:val="00BB7212"/>
    <w:rsid w:val="00BB797C"/>
    <w:rsid w:val="00BB7C43"/>
    <w:rsid w:val="00BC05B9"/>
    <w:rsid w:val="00BC0990"/>
    <w:rsid w:val="00BC0BC4"/>
    <w:rsid w:val="00BC2324"/>
    <w:rsid w:val="00BC4E59"/>
    <w:rsid w:val="00BD15D9"/>
    <w:rsid w:val="00BD3FAC"/>
    <w:rsid w:val="00BD6632"/>
    <w:rsid w:val="00BD66D0"/>
    <w:rsid w:val="00BD7607"/>
    <w:rsid w:val="00BE00BF"/>
    <w:rsid w:val="00BE2B44"/>
    <w:rsid w:val="00BE39A9"/>
    <w:rsid w:val="00BE5D1D"/>
    <w:rsid w:val="00BE5F0F"/>
    <w:rsid w:val="00BE6409"/>
    <w:rsid w:val="00BE74A4"/>
    <w:rsid w:val="00BF0DC5"/>
    <w:rsid w:val="00BF0E47"/>
    <w:rsid w:val="00BF1837"/>
    <w:rsid w:val="00BF1895"/>
    <w:rsid w:val="00BF2646"/>
    <w:rsid w:val="00BF35C9"/>
    <w:rsid w:val="00BF5890"/>
    <w:rsid w:val="00BF70F9"/>
    <w:rsid w:val="00C002B8"/>
    <w:rsid w:val="00C0111B"/>
    <w:rsid w:val="00C050F5"/>
    <w:rsid w:val="00C060E3"/>
    <w:rsid w:val="00C15350"/>
    <w:rsid w:val="00C2692A"/>
    <w:rsid w:val="00C27F3F"/>
    <w:rsid w:val="00C30173"/>
    <w:rsid w:val="00C3067A"/>
    <w:rsid w:val="00C30AAD"/>
    <w:rsid w:val="00C30D97"/>
    <w:rsid w:val="00C32B35"/>
    <w:rsid w:val="00C37099"/>
    <w:rsid w:val="00C417E4"/>
    <w:rsid w:val="00C43FE3"/>
    <w:rsid w:val="00C44980"/>
    <w:rsid w:val="00C46DBC"/>
    <w:rsid w:val="00C5082E"/>
    <w:rsid w:val="00C50C40"/>
    <w:rsid w:val="00C524A6"/>
    <w:rsid w:val="00C53CB8"/>
    <w:rsid w:val="00C62471"/>
    <w:rsid w:val="00C62861"/>
    <w:rsid w:val="00C62E66"/>
    <w:rsid w:val="00C632AB"/>
    <w:rsid w:val="00C6593B"/>
    <w:rsid w:val="00C6712D"/>
    <w:rsid w:val="00C67FDD"/>
    <w:rsid w:val="00C70D65"/>
    <w:rsid w:val="00C71529"/>
    <w:rsid w:val="00C74D36"/>
    <w:rsid w:val="00C7710B"/>
    <w:rsid w:val="00C77667"/>
    <w:rsid w:val="00C8065C"/>
    <w:rsid w:val="00C809E7"/>
    <w:rsid w:val="00C81C9B"/>
    <w:rsid w:val="00C840CE"/>
    <w:rsid w:val="00C8606B"/>
    <w:rsid w:val="00C8613D"/>
    <w:rsid w:val="00C90DBA"/>
    <w:rsid w:val="00C91A3E"/>
    <w:rsid w:val="00C92E9E"/>
    <w:rsid w:val="00C94D63"/>
    <w:rsid w:val="00C96413"/>
    <w:rsid w:val="00C96D19"/>
    <w:rsid w:val="00C975E9"/>
    <w:rsid w:val="00CA152B"/>
    <w:rsid w:val="00CA1917"/>
    <w:rsid w:val="00CA3D79"/>
    <w:rsid w:val="00CA4CE0"/>
    <w:rsid w:val="00CB0A0F"/>
    <w:rsid w:val="00CB2575"/>
    <w:rsid w:val="00CB25E6"/>
    <w:rsid w:val="00CB318B"/>
    <w:rsid w:val="00CB61F3"/>
    <w:rsid w:val="00CC0292"/>
    <w:rsid w:val="00CC1394"/>
    <w:rsid w:val="00CC30B4"/>
    <w:rsid w:val="00CC60D0"/>
    <w:rsid w:val="00CD16FA"/>
    <w:rsid w:val="00CD18FA"/>
    <w:rsid w:val="00CD5179"/>
    <w:rsid w:val="00CD5AF6"/>
    <w:rsid w:val="00CD6074"/>
    <w:rsid w:val="00CD6B64"/>
    <w:rsid w:val="00CD7E5A"/>
    <w:rsid w:val="00CE06F9"/>
    <w:rsid w:val="00CE1F47"/>
    <w:rsid w:val="00CE2F21"/>
    <w:rsid w:val="00CE30F7"/>
    <w:rsid w:val="00CE45C9"/>
    <w:rsid w:val="00CE667D"/>
    <w:rsid w:val="00CF01EE"/>
    <w:rsid w:val="00CF3960"/>
    <w:rsid w:val="00CF5DFF"/>
    <w:rsid w:val="00CF694E"/>
    <w:rsid w:val="00CF7B09"/>
    <w:rsid w:val="00D024DB"/>
    <w:rsid w:val="00D07606"/>
    <w:rsid w:val="00D1055D"/>
    <w:rsid w:val="00D1346C"/>
    <w:rsid w:val="00D14C17"/>
    <w:rsid w:val="00D15E41"/>
    <w:rsid w:val="00D2068D"/>
    <w:rsid w:val="00D215EF"/>
    <w:rsid w:val="00D21A4A"/>
    <w:rsid w:val="00D27B23"/>
    <w:rsid w:val="00D30C1A"/>
    <w:rsid w:val="00D31D95"/>
    <w:rsid w:val="00D326DA"/>
    <w:rsid w:val="00D34AEA"/>
    <w:rsid w:val="00D36CF1"/>
    <w:rsid w:val="00D42F3E"/>
    <w:rsid w:val="00D44030"/>
    <w:rsid w:val="00D50451"/>
    <w:rsid w:val="00D5207E"/>
    <w:rsid w:val="00D54BEA"/>
    <w:rsid w:val="00D56AAD"/>
    <w:rsid w:val="00D57570"/>
    <w:rsid w:val="00D5763A"/>
    <w:rsid w:val="00D57D55"/>
    <w:rsid w:val="00D618CE"/>
    <w:rsid w:val="00D645A8"/>
    <w:rsid w:val="00D64F05"/>
    <w:rsid w:val="00D6598D"/>
    <w:rsid w:val="00D72521"/>
    <w:rsid w:val="00D72C7A"/>
    <w:rsid w:val="00D803B8"/>
    <w:rsid w:val="00D81771"/>
    <w:rsid w:val="00D81F51"/>
    <w:rsid w:val="00D842B4"/>
    <w:rsid w:val="00D9117B"/>
    <w:rsid w:val="00D919D9"/>
    <w:rsid w:val="00D950E7"/>
    <w:rsid w:val="00DA0850"/>
    <w:rsid w:val="00DA3145"/>
    <w:rsid w:val="00DA6F3A"/>
    <w:rsid w:val="00DA7F45"/>
    <w:rsid w:val="00DB167B"/>
    <w:rsid w:val="00DB22CE"/>
    <w:rsid w:val="00DB25B7"/>
    <w:rsid w:val="00DB2C91"/>
    <w:rsid w:val="00DB374B"/>
    <w:rsid w:val="00DC26F2"/>
    <w:rsid w:val="00DC2AED"/>
    <w:rsid w:val="00DC37AE"/>
    <w:rsid w:val="00DC3AC8"/>
    <w:rsid w:val="00DC57A4"/>
    <w:rsid w:val="00DD14DD"/>
    <w:rsid w:val="00DD23B5"/>
    <w:rsid w:val="00DD35F4"/>
    <w:rsid w:val="00DD4892"/>
    <w:rsid w:val="00DE0005"/>
    <w:rsid w:val="00DE0C24"/>
    <w:rsid w:val="00DE2B1E"/>
    <w:rsid w:val="00DE35A3"/>
    <w:rsid w:val="00DE3DFC"/>
    <w:rsid w:val="00DE54C9"/>
    <w:rsid w:val="00DF06A6"/>
    <w:rsid w:val="00DF1A58"/>
    <w:rsid w:val="00DF1B62"/>
    <w:rsid w:val="00DF340B"/>
    <w:rsid w:val="00DF500F"/>
    <w:rsid w:val="00DF625A"/>
    <w:rsid w:val="00E001B3"/>
    <w:rsid w:val="00E00B52"/>
    <w:rsid w:val="00E012FF"/>
    <w:rsid w:val="00E03D76"/>
    <w:rsid w:val="00E071FE"/>
    <w:rsid w:val="00E077E9"/>
    <w:rsid w:val="00E106D7"/>
    <w:rsid w:val="00E107A2"/>
    <w:rsid w:val="00E107C1"/>
    <w:rsid w:val="00E155B8"/>
    <w:rsid w:val="00E26B5A"/>
    <w:rsid w:val="00E30628"/>
    <w:rsid w:val="00E3373D"/>
    <w:rsid w:val="00E3533D"/>
    <w:rsid w:val="00E363CA"/>
    <w:rsid w:val="00E36FBD"/>
    <w:rsid w:val="00E42A48"/>
    <w:rsid w:val="00E44DFC"/>
    <w:rsid w:val="00E45441"/>
    <w:rsid w:val="00E455A6"/>
    <w:rsid w:val="00E51F7B"/>
    <w:rsid w:val="00E53606"/>
    <w:rsid w:val="00E6102C"/>
    <w:rsid w:val="00E61506"/>
    <w:rsid w:val="00E63309"/>
    <w:rsid w:val="00E64A24"/>
    <w:rsid w:val="00E675A4"/>
    <w:rsid w:val="00E67DD6"/>
    <w:rsid w:val="00E70ED7"/>
    <w:rsid w:val="00E72B33"/>
    <w:rsid w:val="00E74F24"/>
    <w:rsid w:val="00E7613C"/>
    <w:rsid w:val="00E76D73"/>
    <w:rsid w:val="00E77256"/>
    <w:rsid w:val="00E77D3F"/>
    <w:rsid w:val="00E91F3A"/>
    <w:rsid w:val="00E95ABB"/>
    <w:rsid w:val="00E968A3"/>
    <w:rsid w:val="00E9766B"/>
    <w:rsid w:val="00EA1950"/>
    <w:rsid w:val="00EA2E7A"/>
    <w:rsid w:val="00EB1FD6"/>
    <w:rsid w:val="00EB20B4"/>
    <w:rsid w:val="00EB489E"/>
    <w:rsid w:val="00EC3098"/>
    <w:rsid w:val="00EC6D4D"/>
    <w:rsid w:val="00EC766E"/>
    <w:rsid w:val="00ED15B6"/>
    <w:rsid w:val="00ED171E"/>
    <w:rsid w:val="00ED1A3B"/>
    <w:rsid w:val="00ED3030"/>
    <w:rsid w:val="00ED49EA"/>
    <w:rsid w:val="00ED7465"/>
    <w:rsid w:val="00EE0D77"/>
    <w:rsid w:val="00EE20BC"/>
    <w:rsid w:val="00EE39E6"/>
    <w:rsid w:val="00EE3CE8"/>
    <w:rsid w:val="00EE456D"/>
    <w:rsid w:val="00EE46CA"/>
    <w:rsid w:val="00EE4D17"/>
    <w:rsid w:val="00EE7B57"/>
    <w:rsid w:val="00EF1274"/>
    <w:rsid w:val="00EF14DD"/>
    <w:rsid w:val="00EF3159"/>
    <w:rsid w:val="00EF3A13"/>
    <w:rsid w:val="00EF487F"/>
    <w:rsid w:val="00EF61D6"/>
    <w:rsid w:val="00EF7682"/>
    <w:rsid w:val="00F002CE"/>
    <w:rsid w:val="00F004A6"/>
    <w:rsid w:val="00F00B5D"/>
    <w:rsid w:val="00F00F1C"/>
    <w:rsid w:val="00F017FD"/>
    <w:rsid w:val="00F02502"/>
    <w:rsid w:val="00F02F14"/>
    <w:rsid w:val="00F039B0"/>
    <w:rsid w:val="00F03F7F"/>
    <w:rsid w:val="00F07E62"/>
    <w:rsid w:val="00F10274"/>
    <w:rsid w:val="00F113F8"/>
    <w:rsid w:val="00F11A61"/>
    <w:rsid w:val="00F12AA0"/>
    <w:rsid w:val="00F12E24"/>
    <w:rsid w:val="00F12E95"/>
    <w:rsid w:val="00F16BDE"/>
    <w:rsid w:val="00F1706A"/>
    <w:rsid w:val="00F1721A"/>
    <w:rsid w:val="00F200EC"/>
    <w:rsid w:val="00F209B3"/>
    <w:rsid w:val="00F20D96"/>
    <w:rsid w:val="00F2422F"/>
    <w:rsid w:val="00F26D2F"/>
    <w:rsid w:val="00F277FD"/>
    <w:rsid w:val="00F30B13"/>
    <w:rsid w:val="00F30DF5"/>
    <w:rsid w:val="00F32C42"/>
    <w:rsid w:val="00F33D8C"/>
    <w:rsid w:val="00F3460E"/>
    <w:rsid w:val="00F37EC2"/>
    <w:rsid w:val="00F40D73"/>
    <w:rsid w:val="00F4103C"/>
    <w:rsid w:val="00F41BA7"/>
    <w:rsid w:val="00F423D1"/>
    <w:rsid w:val="00F434C7"/>
    <w:rsid w:val="00F4584A"/>
    <w:rsid w:val="00F47F3A"/>
    <w:rsid w:val="00F509F3"/>
    <w:rsid w:val="00F510CA"/>
    <w:rsid w:val="00F55412"/>
    <w:rsid w:val="00F56B1D"/>
    <w:rsid w:val="00F57333"/>
    <w:rsid w:val="00F61D59"/>
    <w:rsid w:val="00F653F0"/>
    <w:rsid w:val="00F709D3"/>
    <w:rsid w:val="00F71950"/>
    <w:rsid w:val="00F7354E"/>
    <w:rsid w:val="00F75DCB"/>
    <w:rsid w:val="00F762A5"/>
    <w:rsid w:val="00F814EB"/>
    <w:rsid w:val="00F8628B"/>
    <w:rsid w:val="00F86B67"/>
    <w:rsid w:val="00F86C4F"/>
    <w:rsid w:val="00F9049A"/>
    <w:rsid w:val="00F90D36"/>
    <w:rsid w:val="00F91B64"/>
    <w:rsid w:val="00F93925"/>
    <w:rsid w:val="00F93D9C"/>
    <w:rsid w:val="00F95DA0"/>
    <w:rsid w:val="00F96B9B"/>
    <w:rsid w:val="00FA001B"/>
    <w:rsid w:val="00FA0C9C"/>
    <w:rsid w:val="00FA1022"/>
    <w:rsid w:val="00FA3124"/>
    <w:rsid w:val="00FA4199"/>
    <w:rsid w:val="00FA5B4D"/>
    <w:rsid w:val="00FA6C42"/>
    <w:rsid w:val="00FA72F6"/>
    <w:rsid w:val="00FB2BB5"/>
    <w:rsid w:val="00FB52BC"/>
    <w:rsid w:val="00FB6030"/>
    <w:rsid w:val="00FC1646"/>
    <w:rsid w:val="00FC175B"/>
    <w:rsid w:val="00FC1EEB"/>
    <w:rsid w:val="00FC47A9"/>
    <w:rsid w:val="00FC5364"/>
    <w:rsid w:val="00FC5B97"/>
    <w:rsid w:val="00FC5BE9"/>
    <w:rsid w:val="00FD03D7"/>
    <w:rsid w:val="00FD1FE0"/>
    <w:rsid w:val="00FD3797"/>
    <w:rsid w:val="00FD3AA5"/>
    <w:rsid w:val="00FD42A7"/>
    <w:rsid w:val="00FD65C5"/>
    <w:rsid w:val="00FD6D4B"/>
    <w:rsid w:val="00FE4CAC"/>
    <w:rsid w:val="00FE5281"/>
    <w:rsid w:val="00FE57AA"/>
    <w:rsid w:val="00FE59E7"/>
    <w:rsid w:val="00FE5CCD"/>
    <w:rsid w:val="00FF0DF2"/>
    <w:rsid w:val="00FF1D99"/>
    <w:rsid w:val="00FF1FD7"/>
    <w:rsid w:val="00FF2166"/>
    <w:rsid w:val="00FF3491"/>
    <w:rsid w:val="00FF6510"/>
    <w:rsid w:val="00FF6872"/>
    <w:rsid w:val="00FF6918"/>
    <w:rsid w:val="00FF6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CF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3C3072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iPriority w:val="99"/>
    <w:qFormat/>
    <w:rsid w:val="002F050B"/>
    <w:pPr>
      <w:spacing w:before="100" w:beforeAutospacing="1" w:after="100" w:afterAutospacing="1" w:line="240" w:lineRule="auto"/>
      <w:outlineLvl w:val="1"/>
    </w:pPr>
    <w:rPr>
      <w:rFonts w:cs="Calibri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3C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D3C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D3C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1D3C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1D3CF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D3C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1D3CF0"/>
  </w:style>
  <w:style w:type="paragraph" w:styleId="a7">
    <w:name w:val="Balloon Text"/>
    <w:basedOn w:val="a"/>
    <w:link w:val="a8"/>
    <w:uiPriority w:val="99"/>
    <w:semiHidden/>
    <w:unhideWhenUsed/>
    <w:rsid w:val="001D3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3CF0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semiHidden/>
    <w:unhideWhenUsed/>
    <w:rsid w:val="001D3C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D3CF0"/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1D3CF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D3CF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D3CF0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D3CF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D3CF0"/>
    <w:rPr>
      <w:b/>
      <w:bCs/>
    </w:rPr>
  </w:style>
  <w:style w:type="table" w:styleId="af0">
    <w:name w:val="Table Grid"/>
    <w:basedOn w:val="a1"/>
    <w:uiPriority w:val="59"/>
    <w:rsid w:val="001D3C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1D3CF0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1D3C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1D3CF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2F050B"/>
    <w:rPr>
      <w:rFonts w:ascii="Calibri" w:eastAsia="Calibri" w:hAnsi="Calibri" w:cs="Calibri"/>
      <w:b/>
      <w:bCs/>
      <w:sz w:val="36"/>
      <w:szCs w:val="36"/>
      <w:lang w:eastAsia="ru-RU"/>
    </w:rPr>
  </w:style>
  <w:style w:type="paragraph" w:styleId="af3">
    <w:name w:val="Body Text Indent"/>
    <w:basedOn w:val="a"/>
    <w:link w:val="af4"/>
    <w:uiPriority w:val="99"/>
    <w:rsid w:val="00104D29"/>
    <w:pPr>
      <w:spacing w:after="120"/>
      <w:ind w:left="283"/>
    </w:pPr>
    <w:rPr>
      <w:rFonts w:cs="Calibri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104D29"/>
    <w:rPr>
      <w:rFonts w:ascii="Calibri" w:eastAsia="Calibri" w:hAnsi="Calibri" w:cs="Calibri"/>
    </w:rPr>
  </w:style>
  <w:style w:type="paragraph" w:customStyle="1" w:styleId="ConsPlusDocList">
    <w:name w:val="ConsPlusDocList"/>
    <w:uiPriority w:val="99"/>
    <w:rsid w:val="00104D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307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f5">
    <w:name w:val="Body Text"/>
    <w:basedOn w:val="a"/>
    <w:link w:val="af6"/>
    <w:uiPriority w:val="99"/>
    <w:rsid w:val="003C3072"/>
    <w:pPr>
      <w:spacing w:after="120"/>
    </w:pPr>
    <w:rPr>
      <w:rFonts w:eastAsia="Times New Roman" w:cs="Calibri"/>
      <w:lang w:eastAsia="ru-RU"/>
    </w:rPr>
  </w:style>
  <w:style w:type="character" w:customStyle="1" w:styleId="af6">
    <w:name w:val="Основной текст Знак"/>
    <w:basedOn w:val="a0"/>
    <w:link w:val="af5"/>
    <w:uiPriority w:val="99"/>
    <w:rsid w:val="003C3072"/>
    <w:rPr>
      <w:rFonts w:ascii="Calibri" w:eastAsia="Times New Roman" w:hAnsi="Calibri" w:cs="Calibri"/>
      <w:lang w:eastAsia="ru-RU"/>
    </w:rPr>
  </w:style>
  <w:style w:type="character" w:customStyle="1" w:styleId="FontStyle18">
    <w:name w:val="Font Style18"/>
    <w:basedOn w:val="a0"/>
    <w:uiPriority w:val="99"/>
    <w:rsid w:val="003C3072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3C30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line number"/>
    <w:basedOn w:val="a0"/>
    <w:uiPriority w:val="99"/>
    <w:semiHidden/>
    <w:unhideWhenUsed/>
    <w:rsid w:val="007A60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8772D3AFBC275F6CD7B42D2917E1455113725CE78DFADA02EEF26B97A02E18E2A1C307454E3583773B0326QCj5C" TargetMode="External"/><Relationship Id="rId18" Type="http://schemas.openxmlformats.org/officeDocument/2006/relationships/hyperlink" Target="consultantplus://offline/ref=AA76AFF3C054294111B4D1FF56D22A8E4DB0B730A36B9D20B29C7192B2AFB555A9A6BCEC916320FACBF1B8i03D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772D3AFBC275F6CD7B42D2917E1455113725CE78DFADA02EEF26B97A02E18E2QAj1C" TargetMode="External"/><Relationship Id="rId17" Type="http://schemas.openxmlformats.org/officeDocument/2006/relationships/hyperlink" Target="consultantplus://offline/ref=50A540D52F8C333B29FA75732BFBDE37EE533CD01BA1757659F5F1C41053F350E60FB73423B41A5D785ED5kC2D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image" Target="media/image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772D3AFBC275F6CD7B42D2917E1455113725CE78DF9D301ECF26B97A02E18E2A1C307454E3583773B042DQCj5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8772D3AFBC275F6CD7B42D2917E1455113725CE78DF9D800EFF26B97A02E18E2QAj1C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772D3AFBC275F6CD7B43324018D1A5D157E01EA8CFED050B2AD30CAF72712B5E68C5E070A3B807FQ3jBC" TargetMode="Externa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8259A-3497-4492-BF91-EE87153CE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32</Pages>
  <Words>5573</Words>
  <Characters>31767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Малахова</dc:creator>
  <cp:keywords/>
  <dc:description/>
  <cp:lastModifiedBy>Ob_otdel_nach</cp:lastModifiedBy>
  <cp:revision>134</cp:revision>
  <cp:lastPrinted>2015-10-06T07:59:00Z</cp:lastPrinted>
  <dcterms:created xsi:type="dcterms:W3CDTF">2015-04-01T07:43:00Z</dcterms:created>
  <dcterms:modified xsi:type="dcterms:W3CDTF">2015-10-06T10:44:00Z</dcterms:modified>
</cp:coreProperties>
</file>